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04E4D" w14:textId="368A2A16" w:rsidR="00040464" w:rsidRPr="00040464" w:rsidRDefault="00040464" w:rsidP="00040464">
      <w:pPr>
        <w:jc w:val="center"/>
        <w:rPr>
          <w:rFonts w:ascii="Calibri" w:hAnsi="Calibri" w:cs="Calibri"/>
          <w:b/>
          <w:sz w:val="32"/>
          <w:szCs w:val="32"/>
        </w:rPr>
      </w:pPr>
      <w:r w:rsidRPr="00040464">
        <w:rPr>
          <w:rFonts w:ascii="Calibri" w:hAnsi="Calibri" w:cs="Calibri"/>
          <w:b/>
          <w:sz w:val="32"/>
          <w:szCs w:val="32"/>
        </w:rPr>
        <w:t>ANEXO 1</w:t>
      </w:r>
      <w:r w:rsidR="002405E4">
        <w:rPr>
          <w:rFonts w:ascii="Calibri" w:hAnsi="Calibri" w:cs="Calibri"/>
          <w:b/>
          <w:sz w:val="32"/>
          <w:szCs w:val="32"/>
        </w:rPr>
        <w:t>6</w:t>
      </w:r>
    </w:p>
    <w:p w14:paraId="5808BA09" w14:textId="77777777" w:rsidR="00040464" w:rsidRPr="00040464" w:rsidRDefault="00040464" w:rsidP="00040464">
      <w:pPr>
        <w:pStyle w:val="Sinespaciado"/>
        <w:ind w:right="-1"/>
        <w:jc w:val="center"/>
        <w:rPr>
          <w:rFonts w:cs="Calibri"/>
          <w:sz w:val="28"/>
          <w:szCs w:val="54"/>
        </w:rPr>
      </w:pPr>
      <w:r w:rsidRPr="00040464">
        <w:rPr>
          <w:rFonts w:cs="Calibri"/>
          <w:b/>
          <w:sz w:val="36"/>
          <w:szCs w:val="54"/>
        </w:rPr>
        <w:t>CANCELACIÓN DE PARTICIPACIÓN</w:t>
      </w:r>
      <w:r w:rsidRPr="00040464">
        <w:rPr>
          <w:rFonts w:cs="Calibri"/>
          <w:b/>
          <w:sz w:val="36"/>
          <w:szCs w:val="54"/>
        </w:rPr>
        <w:br/>
      </w:r>
      <w:r w:rsidRPr="00040464">
        <w:rPr>
          <w:rFonts w:cs="Calibri"/>
          <w:sz w:val="28"/>
          <w:szCs w:val="54"/>
        </w:rPr>
        <w:t>(solicitud y notificación)</w:t>
      </w:r>
    </w:p>
    <w:p w14:paraId="75ECA08D" w14:textId="24695E32" w:rsidR="00E77EA2" w:rsidRPr="00040464" w:rsidRDefault="00040464" w:rsidP="00040464">
      <w:pPr>
        <w:spacing w:before="60" w:after="240"/>
        <w:jc w:val="center"/>
        <w:rPr>
          <w:rFonts w:ascii="Calibri" w:hAnsi="Calibri" w:cs="Calibri"/>
          <w:b/>
          <w:sz w:val="24"/>
        </w:rPr>
      </w:pPr>
      <w:r w:rsidRPr="00040464">
        <w:rPr>
          <w:rFonts w:ascii="Calibri" w:hAnsi="Calibri" w:cs="Calibri"/>
          <w:b/>
          <w:sz w:val="24"/>
        </w:rPr>
        <w:t>PROGRAMA XPANDE DIGITAL</w:t>
      </w:r>
    </w:p>
    <w:tbl>
      <w:tblPr>
        <w:tblW w:w="0" w:type="auto"/>
        <w:shd w:val="clear" w:color="auto" w:fill="00B0F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4"/>
      </w:tblGrid>
      <w:tr w:rsidR="00906B2F" w14:paraId="75ECA08F" w14:textId="77777777" w:rsidTr="00DB7C1F">
        <w:trPr>
          <w:cantSplit/>
          <w:trHeight w:val="617"/>
        </w:trPr>
        <w:tc>
          <w:tcPr>
            <w:tcW w:w="8644" w:type="dxa"/>
            <w:shd w:val="clear" w:color="auto" w:fill="00B0F0"/>
            <w:vAlign w:val="center"/>
          </w:tcPr>
          <w:p w14:paraId="75ECA08E" w14:textId="77777777" w:rsidR="00906B2F" w:rsidRPr="00DD54FF" w:rsidRDefault="00AA0FA3" w:rsidP="00222AB2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b/>
                <w:bCs/>
                <w:color w:val="FFFFFF"/>
                <w:sz w:val="28"/>
                <w:szCs w:val="28"/>
                <w:lang w:val="es-ES_tradnl"/>
              </w:rPr>
            </w:pPr>
            <w:r>
              <w:rPr>
                <w:rFonts w:ascii="Calibri" w:hAnsi="Calibri" w:cs="Arial"/>
                <w:b/>
                <w:bCs/>
                <w:color w:val="FFFFFF"/>
                <w:sz w:val="28"/>
                <w:szCs w:val="28"/>
                <w:lang w:val="es-ES_tradnl"/>
              </w:rPr>
              <w:t xml:space="preserve">Solicitud de </w:t>
            </w:r>
            <w:r w:rsidR="00906B2F" w:rsidRPr="00906B2F">
              <w:rPr>
                <w:rFonts w:ascii="Calibri" w:hAnsi="Calibri" w:cs="Arial"/>
                <w:b/>
                <w:bCs/>
                <w:color w:val="FFFFFF"/>
                <w:sz w:val="28"/>
                <w:szCs w:val="28"/>
                <w:lang w:val="es-ES_tradnl"/>
              </w:rPr>
              <w:t>Cancelación de Participación</w:t>
            </w:r>
          </w:p>
        </w:tc>
      </w:tr>
    </w:tbl>
    <w:p w14:paraId="75ECA090" w14:textId="77777777" w:rsidR="00296F4A" w:rsidRPr="000C5CC5" w:rsidRDefault="00296F4A" w:rsidP="00296F4A">
      <w:pPr>
        <w:spacing w:before="60" w:after="60"/>
        <w:rPr>
          <w:rFonts w:ascii="Calibri" w:hAnsi="Calibri" w:cs="Arial"/>
          <w:sz w:val="22"/>
          <w:szCs w:val="22"/>
        </w:rPr>
      </w:pPr>
      <w:r w:rsidRPr="000C5CC5">
        <w:rPr>
          <w:rFonts w:ascii="Calibri" w:hAnsi="Calibri" w:cs="Arial"/>
          <w:sz w:val="22"/>
          <w:szCs w:val="22"/>
        </w:rPr>
        <w:t>Secretaría General</w:t>
      </w:r>
    </w:p>
    <w:p w14:paraId="75ECA091" w14:textId="77777777" w:rsidR="00296F4A" w:rsidRPr="000C5CC5" w:rsidRDefault="003900C1" w:rsidP="00296F4A">
      <w:pPr>
        <w:spacing w:before="60" w:after="60"/>
        <w:rPr>
          <w:rFonts w:ascii="Calibri" w:hAnsi="Calibri" w:cs="Arial"/>
          <w:sz w:val="22"/>
          <w:szCs w:val="22"/>
        </w:rPr>
      </w:pPr>
      <w:r w:rsidRPr="000C5CC5">
        <w:rPr>
          <w:rFonts w:ascii="Calibri" w:hAnsi="Calibri" w:cs="Arial"/>
          <w:sz w:val="22"/>
          <w:szCs w:val="22"/>
        </w:rPr>
        <w:t xml:space="preserve">Cámara de Comercio, </w:t>
      </w:r>
      <w:r w:rsidR="00296F4A" w:rsidRPr="000C5CC5">
        <w:rPr>
          <w:rFonts w:ascii="Calibri" w:hAnsi="Calibri" w:cs="Arial"/>
          <w:sz w:val="22"/>
          <w:szCs w:val="22"/>
        </w:rPr>
        <w:t>Industria</w:t>
      </w:r>
      <w:r w:rsidRPr="000C5CC5">
        <w:rPr>
          <w:rFonts w:ascii="Calibri" w:hAnsi="Calibri" w:cs="Arial"/>
          <w:sz w:val="22"/>
          <w:szCs w:val="22"/>
        </w:rPr>
        <w:t>, Servicios [y Navegación]</w:t>
      </w:r>
      <w:r w:rsidR="00296F4A" w:rsidRPr="000C5CC5">
        <w:rPr>
          <w:rFonts w:ascii="Calibri" w:hAnsi="Calibri" w:cs="Arial"/>
          <w:sz w:val="22"/>
          <w:szCs w:val="22"/>
        </w:rPr>
        <w:t xml:space="preserve"> de</w:t>
      </w:r>
      <w:r w:rsidR="00296F4A" w:rsidRPr="000C5CC5">
        <w:rPr>
          <w:rFonts w:ascii="Calibri" w:hAnsi="Calibri" w:cs="Arial"/>
          <w:sz w:val="22"/>
          <w:szCs w:val="22"/>
          <w:highlight w:val="yellow"/>
        </w:rPr>
        <w:t>……………</w:t>
      </w:r>
      <w:proofErr w:type="gramStart"/>
      <w:r w:rsidR="00296F4A" w:rsidRPr="000C5CC5">
        <w:rPr>
          <w:rFonts w:ascii="Calibri" w:hAnsi="Calibri" w:cs="Arial"/>
          <w:sz w:val="22"/>
          <w:szCs w:val="22"/>
          <w:highlight w:val="yellow"/>
        </w:rPr>
        <w:t>…….</w:t>
      </w:r>
      <w:proofErr w:type="gramEnd"/>
      <w:r w:rsidR="00296F4A" w:rsidRPr="000C5CC5">
        <w:rPr>
          <w:rFonts w:ascii="Calibri" w:hAnsi="Calibri" w:cs="Arial"/>
          <w:sz w:val="22"/>
          <w:szCs w:val="22"/>
        </w:rPr>
        <w:t>.</w:t>
      </w:r>
    </w:p>
    <w:p w14:paraId="75ECA092" w14:textId="77777777" w:rsidR="00296F4A" w:rsidRPr="000C5CC5" w:rsidRDefault="00296F4A" w:rsidP="00296F4A">
      <w:pPr>
        <w:spacing w:before="60" w:after="60"/>
        <w:rPr>
          <w:rFonts w:ascii="Calibri" w:hAnsi="Calibri" w:cs="Arial"/>
          <w:sz w:val="22"/>
          <w:szCs w:val="22"/>
        </w:rPr>
      </w:pPr>
    </w:p>
    <w:p w14:paraId="75ECA093" w14:textId="77777777" w:rsidR="00296F4A" w:rsidRPr="000C5CC5" w:rsidRDefault="00296F4A" w:rsidP="00296F4A">
      <w:pPr>
        <w:spacing w:before="60" w:after="60"/>
        <w:jc w:val="center"/>
        <w:rPr>
          <w:rFonts w:ascii="Calibri" w:hAnsi="Calibri" w:cs="Arial"/>
          <w:sz w:val="22"/>
          <w:szCs w:val="22"/>
        </w:rPr>
      </w:pPr>
      <w:r w:rsidRPr="000C5CC5">
        <w:rPr>
          <w:rFonts w:ascii="Calibri" w:hAnsi="Calibri" w:cs="Arial"/>
          <w:sz w:val="22"/>
          <w:szCs w:val="22"/>
        </w:rPr>
        <w:t xml:space="preserve">En </w:t>
      </w:r>
      <w:r w:rsidRPr="000C5CC5">
        <w:rPr>
          <w:rFonts w:ascii="Calibri" w:hAnsi="Calibri" w:cs="Arial"/>
          <w:sz w:val="22"/>
          <w:szCs w:val="22"/>
          <w:highlight w:val="yellow"/>
        </w:rPr>
        <w:t>XXXX</w:t>
      </w:r>
      <w:r w:rsidRPr="000C5CC5">
        <w:rPr>
          <w:rFonts w:ascii="Calibri" w:hAnsi="Calibri" w:cs="Arial"/>
          <w:sz w:val="22"/>
          <w:szCs w:val="22"/>
        </w:rPr>
        <w:t xml:space="preserve"> a </w:t>
      </w:r>
      <w:r w:rsidRPr="000C5CC5">
        <w:rPr>
          <w:rFonts w:ascii="Calibri" w:hAnsi="Calibri" w:cs="Arial"/>
          <w:sz w:val="22"/>
          <w:szCs w:val="22"/>
          <w:highlight w:val="yellow"/>
        </w:rPr>
        <w:t>XXXX</w:t>
      </w:r>
      <w:r w:rsidRPr="000C5CC5">
        <w:rPr>
          <w:rFonts w:ascii="Calibri" w:hAnsi="Calibri" w:cs="Arial"/>
          <w:sz w:val="22"/>
          <w:szCs w:val="22"/>
        </w:rPr>
        <w:t xml:space="preserve"> </w:t>
      </w:r>
      <w:proofErr w:type="gramStart"/>
      <w:r w:rsidRPr="000C5CC5">
        <w:rPr>
          <w:rFonts w:ascii="Calibri" w:hAnsi="Calibri" w:cs="Arial"/>
          <w:sz w:val="22"/>
          <w:szCs w:val="22"/>
        </w:rPr>
        <w:t xml:space="preserve">de  </w:t>
      </w:r>
      <w:r w:rsidRPr="000C5CC5">
        <w:rPr>
          <w:rFonts w:ascii="Calibri" w:hAnsi="Calibri" w:cs="Arial"/>
          <w:sz w:val="22"/>
          <w:szCs w:val="22"/>
          <w:highlight w:val="yellow"/>
        </w:rPr>
        <w:t>XXXX</w:t>
      </w:r>
      <w:proofErr w:type="gramEnd"/>
      <w:r w:rsidR="002E3C59" w:rsidRPr="000C5CC5">
        <w:rPr>
          <w:rFonts w:ascii="Calibri" w:hAnsi="Calibri" w:cs="Arial"/>
          <w:sz w:val="22"/>
          <w:szCs w:val="22"/>
        </w:rPr>
        <w:t xml:space="preserve"> de 20</w:t>
      </w:r>
      <w:r w:rsidR="002E3C59" w:rsidRPr="000C5CC5">
        <w:rPr>
          <w:rFonts w:ascii="Calibri" w:hAnsi="Calibri" w:cs="Arial"/>
          <w:sz w:val="22"/>
          <w:szCs w:val="22"/>
          <w:highlight w:val="yellow"/>
        </w:rPr>
        <w:t>X</w:t>
      </w:r>
      <w:r w:rsidRPr="000C5CC5">
        <w:rPr>
          <w:rFonts w:ascii="Calibri" w:hAnsi="Calibri" w:cs="Arial"/>
          <w:sz w:val="22"/>
          <w:szCs w:val="22"/>
          <w:highlight w:val="yellow"/>
        </w:rPr>
        <w:t>X</w:t>
      </w:r>
    </w:p>
    <w:p w14:paraId="75ECA094" w14:textId="77777777" w:rsidR="00296F4A" w:rsidRPr="000C5CC5" w:rsidRDefault="00296F4A" w:rsidP="00296F4A">
      <w:pPr>
        <w:spacing w:before="60" w:after="60"/>
        <w:rPr>
          <w:rFonts w:ascii="Calibri" w:hAnsi="Calibri" w:cs="Arial"/>
          <w:sz w:val="22"/>
          <w:szCs w:val="22"/>
        </w:rPr>
      </w:pPr>
      <w:r w:rsidRPr="000C5CC5">
        <w:rPr>
          <w:rFonts w:ascii="Calibri" w:hAnsi="Calibri" w:cs="Arial"/>
          <w:sz w:val="22"/>
          <w:szCs w:val="22"/>
        </w:rPr>
        <w:t>D./Dª</w:t>
      </w:r>
      <w:proofErr w:type="gramStart"/>
      <w:r w:rsidRPr="000C5CC5">
        <w:rPr>
          <w:rFonts w:ascii="Calibri" w:hAnsi="Calibri" w:cs="Arial"/>
          <w:sz w:val="22"/>
          <w:szCs w:val="22"/>
        </w:rPr>
        <w:t>. :</w:t>
      </w:r>
      <w:proofErr w:type="gramEnd"/>
      <w:r w:rsidRPr="000C5CC5">
        <w:rPr>
          <w:rFonts w:ascii="Calibri" w:hAnsi="Calibri" w:cs="Arial"/>
          <w:sz w:val="22"/>
          <w:szCs w:val="22"/>
        </w:rPr>
        <w:t xml:space="preserve"> </w:t>
      </w:r>
      <w:r w:rsidRPr="000C5CC5">
        <w:rPr>
          <w:rFonts w:ascii="Calibri" w:hAnsi="Calibri" w:cs="Arial"/>
          <w:sz w:val="22"/>
          <w:szCs w:val="22"/>
          <w:highlight w:val="yellow"/>
        </w:rPr>
        <w:t>……………….</w:t>
      </w:r>
      <w:r w:rsidRPr="000C5CC5">
        <w:rPr>
          <w:rFonts w:ascii="Calibri" w:hAnsi="Calibri" w:cs="Arial"/>
          <w:sz w:val="22"/>
          <w:szCs w:val="22"/>
        </w:rPr>
        <w:t xml:space="preserve">., con DNI </w:t>
      </w:r>
      <w:proofErr w:type="spellStart"/>
      <w:r w:rsidRPr="000C5CC5">
        <w:rPr>
          <w:rFonts w:ascii="Calibri" w:hAnsi="Calibri" w:cs="Arial"/>
          <w:sz w:val="22"/>
          <w:szCs w:val="22"/>
        </w:rPr>
        <w:t>nº</w:t>
      </w:r>
      <w:proofErr w:type="spellEnd"/>
      <w:r w:rsidRPr="000C5CC5">
        <w:rPr>
          <w:rFonts w:ascii="Calibri" w:hAnsi="Calibri" w:cs="Arial"/>
          <w:sz w:val="22"/>
          <w:szCs w:val="22"/>
        </w:rPr>
        <w:t xml:space="preserve">: </w:t>
      </w:r>
      <w:r w:rsidRPr="000C5CC5">
        <w:rPr>
          <w:rFonts w:ascii="Calibri" w:hAnsi="Calibri" w:cs="Arial"/>
          <w:sz w:val="22"/>
          <w:szCs w:val="22"/>
          <w:highlight w:val="yellow"/>
        </w:rPr>
        <w:t>………………</w:t>
      </w:r>
      <w:r w:rsidRPr="000C5CC5">
        <w:rPr>
          <w:rFonts w:ascii="Calibri" w:hAnsi="Calibri" w:cs="Arial"/>
          <w:sz w:val="22"/>
          <w:szCs w:val="22"/>
        </w:rPr>
        <w:t>., en nombre y representación de la empresa…</w:t>
      </w:r>
      <w:r w:rsidRPr="000C5CC5">
        <w:rPr>
          <w:rFonts w:ascii="Calibri" w:hAnsi="Calibri" w:cs="Arial"/>
          <w:sz w:val="22"/>
          <w:szCs w:val="22"/>
          <w:highlight w:val="yellow"/>
        </w:rPr>
        <w:t>……………</w:t>
      </w:r>
      <w:r w:rsidRPr="000C5CC5">
        <w:rPr>
          <w:rFonts w:ascii="Calibri" w:hAnsi="Calibri" w:cs="Arial"/>
          <w:sz w:val="22"/>
          <w:szCs w:val="22"/>
        </w:rPr>
        <w:t xml:space="preserve">. (en adelante “la empresa”), con CIF </w:t>
      </w:r>
      <w:proofErr w:type="spellStart"/>
      <w:r w:rsidRPr="000C5CC5">
        <w:rPr>
          <w:rFonts w:ascii="Calibri" w:hAnsi="Calibri" w:cs="Arial"/>
          <w:sz w:val="22"/>
          <w:szCs w:val="22"/>
        </w:rPr>
        <w:t>nº</w:t>
      </w:r>
      <w:proofErr w:type="spellEnd"/>
      <w:r w:rsidRPr="000C5CC5">
        <w:rPr>
          <w:rFonts w:ascii="Calibri" w:hAnsi="Calibri" w:cs="Arial"/>
          <w:sz w:val="22"/>
          <w:szCs w:val="22"/>
        </w:rPr>
        <w:t xml:space="preserve"> </w:t>
      </w:r>
      <w:r w:rsidRPr="000C5CC5">
        <w:rPr>
          <w:rFonts w:ascii="Calibri" w:hAnsi="Calibri" w:cs="Arial"/>
          <w:sz w:val="22"/>
          <w:szCs w:val="22"/>
          <w:highlight w:val="yellow"/>
        </w:rPr>
        <w:t>…………</w:t>
      </w:r>
      <w:proofErr w:type="gramStart"/>
      <w:r w:rsidRPr="000C5CC5">
        <w:rPr>
          <w:rFonts w:ascii="Calibri" w:hAnsi="Calibri" w:cs="Arial"/>
          <w:sz w:val="22"/>
          <w:szCs w:val="22"/>
          <w:highlight w:val="yellow"/>
        </w:rPr>
        <w:t>……</w:t>
      </w:r>
      <w:r w:rsidRPr="000C5CC5">
        <w:rPr>
          <w:rFonts w:ascii="Calibri" w:hAnsi="Calibri" w:cs="Arial"/>
          <w:sz w:val="22"/>
          <w:szCs w:val="22"/>
        </w:rPr>
        <w:t>.</w:t>
      </w:r>
      <w:proofErr w:type="gramEnd"/>
      <w:r w:rsidRPr="000C5CC5">
        <w:rPr>
          <w:rFonts w:ascii="Calibri" w:hAnsi="Calibri" w:cs="Arial"/>
          <w:sz w:val="22"/>
          <w:szCs w:val="22"/>
        </w:rPr>
        <w:t xml:space="preserve">y domicilio social en </w:t>
      </w:r>
      <w:r w:rsidRPr="000C5CC5">
        <w:rPr>
          <w:rFonts w:ascii="Calibri" w:hAnsi="Calibri" w:cs="Arial"/>
          <w:sz w:val="22"/>
          <w:szCs w:val="22"/>
          <w:highlight w:val="yellow"/>
        </w:rPr>
        <w:t>………………</w:t>
      </w:r>
      <w:r w:rsidRPr="000C5CC5">
        <w:rPr>
          <w:rFonts w:ascii="Calibri" w:hAnsi="Calibri" w:cs="Arial"/>
          <w:sz w:val="22"/>
          <w:szCs w:val="22"/>
        </w:rPr>
        <w:t xml:space="preserve">., actuando en calidad de </w:t>
      </w:r>
      <w:r w:rsidRPr="000C5CC5">
        <w:rPr>
          <w:rFonts w:ascii="Calibri" w:hAnsi="Calibri" w:cs="Arial"/>
          <w:sz w:val="22"/>
          <w:szCs w:val="22"/>
          <w:highlight w:val="yellow"/>
        </w:rPr>
        <w:t>………………</w:t>
      </w:r>
      <w:r w:rsidR="00CD69B9" w:rsidRPr="000C5CC5">
        <w:rPr>
          <w:rFonts w:ascii="Calibri" w:hAnsi="Calibri" w:cs="Arial"/>
          <w:sz w:val="22"/>
          <w:szCs w:val="22"/>
        </w:rPr>
        <w:t>.</w:t>
      </w:r>
    </w:p>
    <w:p w14:paraId="75ECA095" w14:textId="77777777" w:rsidR="00CA4CB3" w:rsidRPr="000C5CC5" w:rsidRDefault="00296F4A" w:rsidP="00CA4CB3">
      <w:pPr>
        <w:spacing w:before="360" w:after="360" w:line="240" w:lineRule="auto"/>
        <w:jc w:val="center"/>
        <w:rPr>
          <w:rFonts w:ascii="Calibri" w:hAnsi="Calibri" w:cs="Arial"/>
          <w:b/>
          <w:sz w:val="22"/>
          <w:szCs w:val="22"/>
        </w:rPr>
      </w:pPr>
      <w:r w:rsidRPr="000C5CC5">
        <w:rPr>
          <w:rFonts w:ascii="Calibri" w:hAnsi="Calibri" w:cs="Arial"/>
          <w:b/>
          <w:sz w:val="22"/>
          <w:szCs w:val="22"/>
        </w:rPr>
        <w:t>EXPONE</w:t>
      </w:r>
    </w:p>
    <w:p w14:paraId="75ECA096" w14:textId="7B282CF8" w:rsidR="00310ED5" w:rsidRPr="000C5CC5" w:rsidRDefault="00310ED5" w:rsidP="00310ED5">
      <w:pPr>
        <w:numPr>
          <w:ilvl w:val="0"/>
          <w:numId w:val="4"/>
        </w:numPr>
        <w:spacing w:before="60" w:after="60"/>
        <w:rPr>
          <w:rFonts w:ascii="Calibri" w:hAnsi="Calibri" w:cs="Arial"/>
          <w:sz w:val="22"/>
          <w:szCs w:val="22"/>
        </w:rPr>
      </w:pPr>
      <w:r w:rsidRPr="000C5CC5">
        <w:rPr>
          <w:rFonts w:ascii="Calibri" w:hAnsi="Calibri" w:cs="Arial"/>
          <w:sz w:val="22"/>
          <w:szCs w:val="22"/>
        </w:rPr>
        <w:t>Que la empresa a la que represento, en el marco de la convocatoria</w:t>
      </w:r>
      <w:r w:rsidR="003900C1" w:rsidRPr="000C5CC5">
        <w:rPr>
          <w:rFonts w:ascii="Calibri" w:hAnsi="Calibri" w:cs="Arial"/>
          <w:sz w:val="22"/>
          <w:szCs w:val="22"/>
        </w:rPr>
        <w:t xml:space="preserve"> de ayudas publicada</w:t>
      </w:r>
      <w:r w:rsidRPr="000C5CC5">
        <w:rPr>
          <w:rFonts w:ascii="Calibri" w:hAnsi="Calibri" w:cs="Arial"/>
          <w:sz w:val="22"/>
          <w:szCs w:val="22"/>
        </w:rPr>
        <w:t>, resultó beneficiaria de las ayudas para</w:t>
      </w:r>
      <w:r w:rsidR="003900C1" w:rsidRPr="000C5CC5">
        <w:rPr>
          <w:rFonts w:ascii="Calibri" w:hAnsi="Calibri" w:cs="Arial"/>
          <w:sz w:val="22"/>
          <w:szCs w:val="22"/>
        </w:rPr>
        <w:t xml:space="preserve"> el Programa </w:t>
      </w:r>
      <w:r w:rsidR="00DB7C1F">
        <w:rPr>
          <w:rFonts w:ascii="Calibri" w:hAnsi="Calibri" w:cs="Arial"/>
          <w:sz w:val="22"/>
          <w:szCs w:val="22"/>
        </w:rPr>
        <w:t>Xpande Digital</w:t>
      </w:r>
      <w:r w:rsidR="003900C1" w:rsidRPr="000C5CC5">
        <w:rPr>
          <w:rFonts w:ascii="Calibri" w:hAnsi="Calibri" w:cs="Arial"/>
          <w:sz w:val="22"/>
          <w:szCs w:val="22"/>
        </w:rPr>
        <w:t>.</w:t>
      </w:r>
    </w:p>
    <w:p w14:paraId="75ECA097" w14:textId="77777777" w:rsidR="00222AB2" w:rsidRPr="000C5CC5" w:rsidRDefault="003F7446" w:rsidP="00222AB2">
      <w:pPr>
        <w:spacing w:before="60" w:after="60"/>
        <w:rPr>
          <w:rFonts w:ascii="Calibri" w:hAnsi="Calibri" w:cs="Arial"/>
          <w:sz w:val="22"/>
          <w:szCs w:val="22"/>
        </w:rPr>
      </w:pPr>
      <w:r w:rsidRPr="000C5CC5">
        <w:rPr>
          <w:rFonts w:ascii="Calibri" w:hAnsi="Calibri" w:cs="Calibri"/>
          <w:b/>
          <w:i/>
          <w:color w:val="FF0000"/>
          <w:sz w:val="22"/>
          <w:szCs w:val="22"/>
          <w:highlight w:val="yellow"/>
        </w:rPr>
        <w:t>[Opción A] Si</w:t>
      </w:r>
      <w:r w:rsidR="00222AB2" w:rsidRPr="000C5CC5">
        <w:rPr>
          <w:rFonts w:ascii="Calibri" w:hAnsi="Calibri" w:cs="Calibri"/>
          <w:b/>
          <w:i/>
          <w:color w:val="FF0000"/>
          <w:sz w:val="22"/>
          <w:szCs w:val="22"/>
          <w:highlight w:val="yellow"/>
        </w:rPr>
        <w:t xml:space="preserve"> la empresa decide renunciar </w:t>
      </w:r>
      <w:r w:rsidR="00222AB2" w:rsidRPr="000C5CC5">
        <w:rPr>
          <w:rFonts w:ascii="Calibri" w:hAnsi="Calibri" w:cs="Calibri"/>
          <w:b/>
          <w:i/>
          <w:color w:val="FF0000"/>
          <w:sz w:val="22"/>
          <w:szCs w:val="22"/>
          <w:highlight w:val="yellow"/>
          <w:u w:val="single"/>
        </w:rPr>
        <w:t>después</w:t>
      </w:r>
      <w:r w:rsidR="00222AB2" w:rsidRPr="000C5CC5">
        <w:rPr>
          <w:rFonts w:ascii="Calibri" w:hAnsi="Calibri" w:cs="Calibri"/>
          <w:b/>
          <w:i/>
          <w:color w:val="FF0000"/>
          <w:sz w:val="22"/>
          <w:szCs w:val="22"/>
          <w:highlight w:val="yellow"/>
        </w:rPr>
        <w:t xml:space="preserve"> de haber firmado el DECA</w:t>
      </w:r>
    </w:p>
    <w:p w14:paraId="75ECA098" w14:textId="3A2D869D" w:rsidR="00222AB2" w:rsidRPr="000C5CC5" w:rsidRDefault="00222AB2" w:rsidP="00222AB2">
      <w:pPr>
        <w:numPr>
          <w:ilvl w:val="0"/>
          <w:numId w:val="6"/>
        </w:numPr>
        <w:spacing w:before="60" w:after="60"/>
        <w:rPr>
          <w:rFonts w:ascii="Calibri" w:hAnsi="Calibri" w:cs="Arial"/>
          <w:sz w:val="22"/>
          <w:szCs w:val="22"/>
        </w:rPr>
      </w:pPr>
      <w:r w:rsidRPr="000C5CC5">
        <w:rPr>
          <w:rFonts w:ascii="Calibri" w:hAnsi="Calibri" w:cs="Arial"/>
          <w:sz w:val="22"/>
          <w:szCs w:val="22"/>
        </w:rPr>
        <w:t xml:space="preserve">Que, en fecha </w:t>
      </w:r>
      <w:r w:rsidRPr="000C5CC5">
        <w:rPr>
          <w:rFonts w:ascii="Calibri" w:hAnsi="Calibri" w:cs="Arial"/>
          <w:sz w:val="22"/>
          <w:szCs w:val="22"/>
          <w:highlight w:val="yellow"/>
        </w:rPr>
        <w:t>………</w:t>
      </w:r>
      <w:r w:rsidRPr="000C5CC5">
        <w:rPr>
          <w:rFonts w:ascii="Calibri" w:hAnsi="Calibri" w:cs="Arial"/>
          <w:sz w:val="22"/>
          <w:szCs w:val="22"/>
        </w:rPr>
        <w:t xml:space="preserve">, se firmó con la Cámara de Comercio el Convenio de Participación en el Programa </w:t>
      </w:r>
      <w:r w:rsidR="00DB7C1F">
        <w:rPr>
          <w:rFonts w:ascii="Calibri" w:hAnsi="Calibri" w:cs="Arial"/>
          <w:sz w:val="22"/>
          <w:szCs w:val="22"/>
        </w:rPr>
        <w:t>Xpande Digital</w:t>
      </w:r>
      <w:r w:rsidRPr="000C5CC5">
        <w:rPr>
          <w:rFonts w:ascii="Calibri" w:hAnsi="Calibri" w:cs="Arial"/>
          <w:sz w:val="22"/>
          <w:szCs w:val="22"/>
        </w:rPr>
        <w:t>, en el que se establecían las condiciones de ejecución de las ayudas otorgadas.</w:t>
      </w:r>
    </w:p>
    <w:p w14:paraId="75ECA099" w14:textId="77777777" w:rsidR="00222AB2" w:rsidRPr="000C5CC5" w:rsidRDefault="00222AB2" w:rsidP="00222AB2">
      <w:pPr>
        <w:numPr>
          <w:ilvl w:val="0"/>
          <w:numId w:val="6"/>
        </w:numPr>
        <w:spacing w:before="60" w:after="60"/>
        <w:rPr>
          <w:rFonts w:ascii="Calibri" w:hAnsi="Calibri" w:cs="Arial"/>
          <w:sz w:val="22"/>
          <w:szCs w:val="22"/>
        </w:rPr>
      </w:pPr>
      <w:r w:rsidRPr="000C5CC5">
        <w:rPr>
          <w:rFonts w:ascii="Calibri" w:hAnsi="Calibri" w:cs="Arial"/>
          <w:sz w:val="22"/>
          <w:szCs w:val="22"/>
        </w:rPr>
        <w:t>Que, en dicho Convenio, se preveía la posibilidad de renunciar voluntariamente a participar en el Programa una vez que se hubiese notificado la resolución de admisión en el mismo.</w:t>
      </w:r>
    </w:p>
    <w:p w14:paraId="75ECA09A" w14:textId="77777777" w:rsidR="003F7446" w:rsidRPr="000C5CC5" w:rsidRDefault="003F7446" w:rsidP="003F7446">
      <w:pPr>
        <w:spacing w:before="60" w:after="60"/>
        <w:rPr>
          <w:rFonts w:ascii="Calibri" w:hAnsi="Calibri" w:cs="Arial"/>
          <w:sz w:val="22"/>
          <w:szCs w:val="22"/>
        </w:rPr>
      </w:pPr>
      <w:r w:rsidRPr="000C5CC5">
        <w:rPr>
          <w:rFonts w:ascii="Calibri" w:hAnsi="Calibri" w:cs="Calibri"/>
          <w:b/>
          <w:i/>
          <w:color w:val="FF0000"/>
          <w:sz w:val="22"/>
          <w:szCs w:val="22"/>
          <w:highlight w:val="yellow"/>
        </w:rPr>
        <w:t>[Fin Opción A]</w:t>
      </w:r>
    </w:p>
    <w:p w14:paraId="75ECA09B" w14:textId="07AC80A6" w:rsidR="00222AB2" w:rsidRPr="000C5CC5" w:rsidRDefault="00222AB2" w:rsidP="005044A3">
      <w:pPr>
        <w:numPr>
          <w:ilvl w:val="0"/>
          <w:numId w:val="6"/>
        </w:numPr>
        <w:spacing w:before="120" w:after="120"/>
        <w:rPr>
          <w:rFonts w:ascii="Calibri" w:hAnsi="Calibri" w:cs="Arial"/>
          <w:sz w:val="22"/>
          <w:szCs w:val="22"/>
        </w:rPr>
      </w:pPr>
      <w:r w:rsidRPr="000C5CC5">
        <w:rPr>
          <w:rFonts w:ascii="Calibri" w:hAnsi="Calibri" w:cs="Arial"/>
          <w:sz w:val="22"/>
          <w:szCs w:val="22"/>
        </w:rPr>
        <w:t xml:space="preserve">Que la Empresa ha decidido </w:t>
      </w:r>
      <w:r w:rsidRPr="000C5CC5">
        <w:rPr>
          <w:rFonts w:ascii="Calibri" w:hAnsi="Calibri" w:cs="Arial"/>
          <w:b/>
          <w:sz w:val="22"/>
          <w:szCs w:val="22"/>
          <w:u w:val="single"/>
        </w:rPr>
        <w:t>renunciar voluntariamente</w:t>
      </w:r>
      <w:r w:rsidRPr="000C5CC5">
        <w:rPr>
          <w:rFonts w:ascii="Calibri" w:hAnsi="Calibri" w:cs="Arial"/>
          <w:sz w:val="22"/>
          <w:szCs w:val="22"/>
        </w:rPr>
        <w:t xml:space="preserve"> a participar en el Programa </w:t>
      </w:r>
      <w:r w:rsidR="00DB7C1F">
        <w:rPr>
          <w:rFonts w:ascii="Calibri" w:hAnsi="Calibri" w:cs="Arial"/>
          <w:sz w:val="22"/>
          <w:szCs w:val="22"/>
        </w:rPr>
        <w:t>Xpande Digital</w:t>
      </w:r>
      <w:r w:rsidRPr="000C5CC5">
        <w:rPr>
          <w:rFonts w:ascii="Calibri" w:hAnsi="Calibri" w:cs="Arial"/>
          <w:sz w:val="22"/>
          <w:szCs w:val="22"/>
        </w:rPr>
        <w:t xml:space="preserve">, </w:t>
      </w:r>
      <w:r w:rsidRPr="008D146A">
        <w:rPr>
          <w:rFonts w:ascii="Calibri" w:hAnsi="Calibri" w:cs="Arial"/>
          <w:sz w:val="22"/>
          <w:szCs w:val="22"/>
        </w:rPr>
        <w:t>por</w:t>
      </w:r>
      <w:r w:rsidRPr="000C5CC5">
        <w:rPr>
          <w:rFonts w:ascii="Calibri" w:hAnsi="Calibri" w:cs="Arial"/>
          <w:sz w:val="22"/>
          <w:szCs w:val="22"/>
        </w:rPr>
        <w:t xml:space="preserve"> los motivos que se exponen a continuación: </w:t>
      </w:r>
      <w:r w:rsidRPr="000C5CC5">
        <w:rPr>
          <w:rFonts w:ascii="Calibri" w:hAnsi="Calibri" w:cs="Arial"/>
          <w:sz w:val="22"/>
          <w:szCs w:val="22"/>
          <w:highlight w:val="yellow"/>
        </w:rPr>
        <w:t>…………</w:t>
      </w:r>
      <w:r w:rsidRPr="000C5CC5">
        <w:rPr>
          <w:rFonts w:ascii="Calibri" w:hAnsi="Calibri" w:cs="Arial"/>
          <w:sz w:val="22"/>
          <w:szCs w:val="22"/>
        </w:rPr>
        <w:t xml:space="preserve"> </w:t>
      </w:r>
    </w:p>
    <w:p w14:paraId="75ECA09D" w14:textId="66A63EC3" w:rsidR="00310ED5" w:rsidRPr="000C5CC5" w:rsidRDefault="00040464" w:rsidP="00310ED5">
      <w:pPr>
        <w:spacing w:before="60" w:after="6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br w:type="page"/>
      </w:r>
      <w:r w:rsidR="00310ED5" w:rsidRPr="000C5CC5">
        <w:rPr>
          <w:rFonts w:ascii="Calibri" w:hAnsi="Calibri" w:cs="Arial"/>
          <w:sz w:val="22"/>
          <w:szCs w:val="22"/>
        </w:rPr>
        <w:lastRenderedPageBreak/>
        <w:t>De conformidad con lo expuesto</w:t>
      </w:r>
    </w:p>
    <w:p w14:paraId="75ECA09E" w14:textId="77777777" w:rsidR="00CA4CB3" w:rsidRPr="000C5CC5" w:rsidRDefault="00296F4A" w:rsidP="00CA4CB3">
      <w:pPr>
        <w:spacing w:before="360" w:after="360" w:line="240" w:lineRule="auto"/>
        <w:jc w:val="center"/>
        <w:rPr>
          <w:rFonts w:ascii="Calibri" w:hAnsi="Calibri" w:cs="Arial"/>
          <w:b/>
          <w:sz w:val="22"/>
          <w:szCs w:val="22"/>
        </w:rPr>
      </w:pPr>
      <w:r w:rsidRPr="000C5CC5">
        <w:rPr>
          <w:rFonts w:ascii="Calibri" w:hAnsi="Calibri" w:cs="Arial"/>
          <w:b/>
          <w:sz w:val="22"/>
          <w:szCs w:val="22"/>
        </w:rPr>
        <w:t xml:space="preserve">SOLICITA </w:t>
      </w:r>
    </w:p>
    <w:p w14:paraId="75ECA09F" w14:textId="5DBD97ED" w:rsidR="00310ED5" w:rsidRPr="000C5CC5" w:rsidRDefault="00310ED5" w:rsidP="003900C1">
      <w:pPr>
        <w:spacing w:before="60" w:after="60"/>
        <w:rPr>
          <w:rFonts w:ascii="Calibri" w:hAnsi="Calibri" w:cs="Arial"/>
          <w:sz w:val="22"/>
          <w:szCs w:val="22"/>
        </w:rPr>
      </w:pPr>
      <w:r w:rsidRPr="000C5CC5">
        <w:rPr>
          <w:rFonts w:ascii="Calibri" w:hAnsi="Calibri" w:cs="Arial"/>
          <w:sz w:val="22"/>
          <w:szCs w:val="22"/>
        </w:rPr>
        <w:t xml:space="preserve">La renuncia de la solicitud de participación realizada a tal efecto en el Programa </w:t>
      </w:r>
      <w:r w:rsidR="00DB7C1F">
        <w:rPr>
          <w:rFonts w:ascii="Calibri" w:hAnsi="Calibri" w:cs="Arial"/>
          <w:sz w:val="22"/>
          <w:szCs w:val="22"/>
        </w:rPr>
        <w:t>Xpande Digital</w:t>
      </w:r>
      <w:r w:rsidR="003900C1" w:rsidRPr="000C5CC5">
        <w:rPr>
          <w:rStyle w:val="Refdenotaalpie"/>
          <w:rFonts w:ascii="Calibri" w:hAnsi="Calibri" w:cs="Arial"/>
          <w:sz w:val="22"/>
          <w:szCs w:val="22"/>
        </w:rPr>
        <w:footnoteReference w:id="1"/>
      </w:r>
      <w:r w:rsidRPr="000C5CC5">
        <w:rPr>
          <w:rFonts w:ascii="Calibri" w:hAnsi="Calibri" w:cs="Arial"/>
          <w:sz w:val="22"/>
          <w:szCs w:val="22"/>
        </w:rPr>
        <w:t>.</w:t>
      </w:r>
    </w:p>
    <w:p w14:paraId="75ECA0A0" w14:textId="77777777" w:rsidR="00906B2F" w:rsidRPr="00622E1B" w:rsidRDefault="00906B2F" w:rsidP="00906B2F">
      <w:pPr>
        <w:spacing w:before="60" w:after="60"/>
        <w:rPr>
          <w:rFonts w:ascii="Calibri" w:hAnsi="Calibri" w:cs="Arial"/>
          <w:i/>
          <w:color w:val="FF0000"/>
          <w:sz w:val="22"/>
          <w:szCs w:val="22"/>
          <w:highlight w:val="yellow"/>
        </w:rPr>
      </w:pPr>
      <w:r w:rsidRPr="00622E1B">
        <w:rPr>
          <w:rFonts w:ascii="Calibri" w:hAnsi="Calibri" w:cs="Arial"/>
          <w:i/>
          <w:color w:val="FF0000"/>
          <w:sz w:val="22"/>
          <w:szCs w:val="22"/>
          <w:highlight w:val="yellow"/>
        </w:rPr>
        <w:t xml:space="preserve">Para que la renuncia surta plenos efectos el presente </w:t>
      </w:r>
      <w:r w:rsidR="002578F9" w:rsidRPr="00622E1B">
        <w:rPr>
          <w:rFonts w:ascii="Calibri" w:hAnsi="Calibri" w:cs="Arial"/>
          <w:i/>
          <w:color w:val="FF0000"/>
          <w:sz w:val="22"/>
          <w:szCs w:val="22"/>
          <w:highlight w:val="yellow"/>
        </w:rPr>
        <w:t>d</w:t>
      </w:r>
      <w:r w:rsidRPr="00622E1B">
        <w:rPr>
          <w:rFonts w:ascii="Calibri" w:hAnsi="Calibri" w:cs="Arial"/>
          <w:i/>
          <w:color w:val="FF0000"/>
          <w:sz w:val="22"/>
          <w:szCs w:val="22"/>
          <w:highlight w:val="yellow"/>
        </w:rPr>
        <w:t>ocumento deberá ser firmado por la empresa</w:t>
      </w:r>
      <w:r w:rsidR="002578F9" w:rsidRPr="00622E1B">
        <w:rPr>
          <w:rFonts w:ascii="Calibri" w:hAnsi="Calibri" w:cs="Arial"/>
          <w:i/>
          <w:color w:val="FF0000"/>
          <w:sz w:val="22"/>
          <w:szCs w:val="22"/>
          <w:highlight w:val="yellow"/>
        </w:rPr>
        <w:t xml:space="preserve"> y remitido</w:t>
      </w:r>
      <w:r w:rsidRPr="00622E1B">
        <w:rPr>
          <w:rFonts w:ascii="Calibri" w:hAnsi="Calibri" w:cs="Arial"/>
          <w:i/>
          <w:color w:val="FF0000"/>
          <w:sz w:val="22"/>
          <w:szCs w:val="22"/>
          <w:highlight w:val="yellow"/>
        </w:rPr>
        <w:t xml:space="preserve"> a la Cámara para su archivo. </w:t>
      </w:r>
    </w:p>
    <w:p w14:paraId="75ECA0A1" w14:textId="37CF42C8" w:rsidR="00906B2F" w:rsidRPr="00622E1B" w:rsidRDefault="00906B2F" w:rsidP="00906B2F">
      <w:pPr>
        <w:spacing w:before="60" w:after="60"/>
        <w:rPr>
          <w:rFonts w:ascii="Calibri" w:hAnsi="Calibri" w:cs="Arial"/>
          <w:i/>
          <w:color w:val="FF0000"/>
          <w:sz w:val="22"/>
          <w:szCs w:val="22"/>
        </w:rPr>
      </w:pPr>
      <w:r w:rsidRPr="00622E1B">
        <w:rPr>
          <w:rFonts w:ascii="Calibri" w:hAnsi="Calibri" w:cs="Arial"/>
          <w:i/>
          <w:color w:val="FF0000"/>
          <w:sz w:val="22"/>
          <w:szCs w:val="22"/>
          <w:highlight w:val="yellow"/>
        </w:rPr>
        <w:t xml:space="preserve">Se le informa de que, </w:t>
      </w:r>
      <w:r w:rsidR="008E1B50" w:rsidRPr="00622E1B">
        <w:rPr>
          <w:rFonts w:ascii="Calibri" w:hAnsi="Calibri" w:cs="Arial"/>
          <w:i/>
          <w:color w:val="FF0000"/>
          <w:sz w:val="22"/>
          <w:szCs w:val="22"/>
          <w:highlight w:val="yellow"/>
        </w:rPr>
        <w:t>en caso de que</w:t>
      </w:r>
      <w:r w:rsidRPr="00622E1B">
        <w:rPr>
          <w:rFonts w:ascii="Calibri" w:hAnsi="Calibri" w:cs="Arial"/>
          <w:i/>
          <w:color w:val="FF0000"/>
          <w:sz w:val="22"/>
          <w:szCs w:val="22"/>
          <w:highlight w:val="yellow"/>
        </w:rPr>
        <w:t xml:space="preserve"> no sea posible recabar su firma, le será comunicada su baja en el Programa por correo certificado, siendo efectiva desde ese mismo momento su renuncia.</w:t>
      </w:r>
      <w:r w:rsidRPr="00622E1B">
        <w:rPr>
          <w:rFonts w:ascii="Calibri" w:hAnsi="Calibri" w:cs="Arial"/>
          <w:i/>
          <w:color w:val="FF0000"/>
          <w:sz w:val="22"/>
          <w:szCs w:val="22"/>
        </w:rPr>
        <w:t xml:space="preserve"> </w:t>
      </w:r>
    </w:p>
    <w:p w14:paraId="75ECA0A2" w14:textId="77777777" w:rsidR="00E73CC8" w:rsidRPr="00622E1B" w:rsidRDefault="00E73CC8" w:rsidP="00E73CC8">
      <w:pPr>
        <w:rPr>
          <w:rFonts w:ascii="Calibri" w:hAnsi="Calibri" w:cs="Arial"/>
          <w:i/>
          <w:color w:val="FF0000"/>
          <w:sz w:val="22"/>
          <w:szCs w:val="22"/>
        </w:rPr>
      </w:pPr>
    </w:p>
    <w:p w14:paraId="75ECA0A3" w14:textId="77777777" w:rsidR="00310ED5" w:rsidRPr="000C5CC5" w:rsidRDefault="00310ED5" w:rsidP="00310ED5">
      <w:pPr>
        <w:rPr>
          <w:rFonts w:ascii="Calibri" w:hAnsi="Calibri" w:cs="Arial"/>
          <w:sz w:val="22"/>
          <w:szCs w:val="22"/>
        </w:rPr>
      </w:pPr>
      <w:r w:rsidRPr="000C5CC5">
        <w:rPr>
          <w:rFonts w:ascii="Calibri" w:hAnsi="Calibri" w:cs="Arial"/>
          <w:sz w:val="22"/>
          <w:szCs w:val="22"/>
        </w:rPr>
        <w:t xml:space="preserve">Firma                                                                                                         </w:t>
      </w:r>
    </w:p>
    <w:p w14:paraId="75ECA0A4" w14:textId="77777777" w:rsidR="00906B2F" w:rsidRDefault="00310ED5" w:rsidP="003900C1">
      <w:pPr>
        <w:spacing w:line="240" w:lineRule="auto"/>
        <w:rPr>
          <w:rFonts w:ascii="Calibri" w:hAnsi="Calibri" w:cs="Arial"/>
          <w:sz w:val="22"/>
          <w:szCs w:val="22"/>
        </w:rPr>
      </w:pPr>
      <w:r w:rsidRPr="000C5CC5">
        <w:rPr>
          <w:rFonts w:ascii="Calibri" w:hAnsi="Calibri" w:cs="Arial"/>
          <w:sz w:val="22"/>
          <w:szCs w:val="22"/>
        </w:rPr>
        <w:t xml:space="preserve">Responsable de la empresa.                                                                 </w:t>
      </w:r>
    </w:p>
    <w:p w14:paraId="75ECA0A5" w14:textId="77777777" w:rsidR="000C5CC5" w:rsidRDefault="000C5CC5" w:rsidP="003900C1">
      <w:pPr>
        <w:spacing w:line="240" w:lineRule="auto"/>
        <w:rPr>
          <w:rFonts w:ascii="Calibri" w:hAnsi="Calibri" w:cs="Arial"/>
          <w:sz w:val="22"/>
          <w:szCs w:val="22"/>
        </w:rPr>
      </w:pPr>
    </w:p>
    <w:p w14:paraId="75ECA0A6" w14:textId="77777777" w:rsidR="000C5CC5" w:rsidRDefault="000C5CC5" w:rsidP="003900C1">
      <w:pPr>
        <w:spacing w:line="240" w:lineRule="auto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br w:type="page"/>
      </w:r>
    </w:p>
    <w:tbl>
      <w:tblPr>
        <w:tblW w:w="0" w:type="auto"/>
        <w:shd w:val="clear" w:color="auto" w:fill="00B0F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4"/>
      </w:tblGrid>
      <w:tr w:rsidR="000C5CC5" w:rsidRPr="000C5CC5" w14:paraId="75ECA0A8" w14:textId="77777777" w:rsidTr="00DB7C1F">
        <w:trPr>
          <w:cantSplit/>
          <w:trHeight w:val="617"/>
        </w:trPr>
        <w:tc>
          <w:tcPr>
            <w:tcW w:w="8644" w:type="dxa"/>
            <w:shd w:val="clear" w:color="auto" w:fill="00B0F0"/>
            <w:vAlign w:val="center"/>
          </w:tcPr>
          <w:p w14:paraId="75ECA0A7" w14:textId="77777777" w:rsidR="000C5CC5" w:rsidRPr="00DD54FF" w:rsidRDefault="000C5CC5" w:rsidP="001D6DC4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b/>
                <w:bCs/>
                <w:color w:val="FFFFFF"/>
                <w:sz w:val="28"/>
                <w:szCs w:val="28"/>
                <w:lang w:val="es-ES_tradnl"/>
              </w:rPr>
            </w:pPr>
            <w:r>
              <w:rPr>
                <w:rFonts w:ascii="Calibri" w:hAnsi="Calibri" w:cs="Arial"/>
                <w:b/>
                <w:bCs/>
                <w:color w:val="FFFFFF"/>
                <w:sz w:val="28"/>
                <w:szCs w:val="28"/>
                <w:lang w:val="es-ES_tradnl"/>
              </w:rPr>
              <w:t xml:space="preserve">Notificación de </w:t>
            </w:r>
            <w:r w:rsidRPr="00906B2F">
              <w:rPr>
                <w:rFonts w:ascii="Calibri" w:hAnsi="Calibri" w:cs="Arial"/>
                <w:b/>
                <w:bCs/>
                <w:color w:val="FFFFFF"/>
                <w:sz w:val="28"/>
                <w:szCs w:val="28"/>
                <w:lang w:val="es-ES_tradnl"/>
              </w:rPr>
              <w:t>Cancelación de Participación</w:t>
            </w:r>
          </w:p>
        </w:tc>
      </w:tr>
    </w:tbl>
    <w:p w14:paraId="75ECA0A9" w14:textId="77777777" w:rsidR="000C5CC5" w:rsidRDefault="000C5CC5" w:rsidP="003900C1">
      <w:pPr>
        <w:spacing w:line="240" w:lineRule="auto"/>
        <w:rPr>
          <w:rFonts w:ascii="Calibri" w:hAnsi="Calibri" w:cs="Arial"/>
          <w:sz w:val="22"/>
          <w:szCs w:val="22"/>
        </w:rPr>
      </w:pPr>
    </w:p>
    <w:p w14:paraId="75ECA0AA" w14:textId="77777777" w:rsidR="00FA68F7" w:rsidRDefault="00FA68F7" w:rsidP="00FA68F7">
      <w:pPr>
        <w:pStyle w:val="Textoindependient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Por la presente, </w:t>
      </w:r>
      <w:r w:rsidRPr="00153D97">
        <w:rPr>
          <w:rFonts w:ascii="Calibri" w:hAnsi="Calibri" w:cs="Calibri"/>
          <w:sz w:val="22"/>
          <w:szCs w:val="22"/>
        </w:rPr>
        <w:t>se comunica a:</w:t>
      </w:r>
    </w:p>
    <w:p w14:paraId="75ECA0AB" w14:textId="77777777" w:rsidR="00FA68F7" w:rsidRDefault="00FA68F7" w:rsidP="000C5CC5">
      <w:pPr>
        <w:pStyle w:val="Textoindependiente"/>
        <w:rPr>
          <w:rFonts w:ascii="Calibri" w:hAnsi="Calibri" w:cs="Calibri"/>
          <w:sz w:val="22"/>
          <w:szCs w:val="22"/>
        </w:rPr>
      </w:pPr>
    </w:p>
    <w:p w14:paraId="75ECA0AC" w14:textId="32FB3897" w:rsidR="00FA68F7" w:rsidRPr="00164311" w:rsidRDefault="000C5CC5" w:rsidP="00FA68F7">
      <w:pPr>
        <w:pStyle w:val="Textoindependiente"/>
      </w:pPr>
      <w:r w:rsidRPr="00153D97">
        <w:rPr>
          <w:rFonts w:ascii="Calibri" w:hAnsi="Calibri" w:cs="Calibri"/>
          <w:sz w:val="22"/>
          <w:szCs w:val="22"/>
        </w:rPr>
        <w:t xml:space="preserve">D/Dña. </w: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begin"/>
      </w:r>
      <w:r w:rsidRPr="00153D97">
        <w:rPr>
          <w:rFonts w:ascii="Calibri" w:hAnsi="Calibri" w:cs="Calibri"/>
          <w:sz w:val="22"/>
          <w:szCs w:val="22"/>
          <w:highlight w:val="yellow"/>
        </w:rPr>
        <w:instrText xml:space="preserve"> MERGEFIELD COMPLETO </w:instrTex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separate"/>
      </w:r>
      <w:r w:rsidRPr="00153D97">
        <w:rPr>
          <w:rFonts w:ascii="Calibri" w:hAnsi="Calibri" w:cs="Calibri"/>
          <w:noProof/>
          <w:sz w:val="22"/>
          <w:szCs w:val="22"/>
          <w:highlight w:val="yellow"/>
        </w:rPr>
        <w:t>«NOMBRE_COMPLETO»</w: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end"/>
      </w:r>
      <w:r w:rsidRPr="00153D97">
        <w:rPr>
          <w:rFonts w:ascii="Calibri" w:hAnsi="Calibri" w:cs="Calibri"/>
          <w:sz w:val="22"/>
          <w:szCs w:val="22"/>
        </w:rPr>
        <w:t xml:space="preserve">, representante legal de la empresa </w: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begin"/>
      </w:r>
      <w:r w:rsidRPr="00153D97">
        <w:rPr>
          <w:rFonts w:ascii="Calibri" w:hAnsi="Calibri" w:cs="Calibri"/>
          <w:sz w:val="22"/>
          <w:szCs w:val="22"/>
          <w:highlight w:val="yellow"/>
        </w:rPr>
        <w:instrText xml:space="preserve"> MERGEFIELD EMPRESA </w:instrTex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separate"/>
      </w:r>
      <w:r w:rsidRPr="00153D97">
        <w:rPr>
          <w:rFonts w:ascii="Calibri" w:hAnsi="Calibri" w:cs="Calibri"/>
          <w:noProof/>
          <w:sz w:val="22"/>
          <w:szCs w:val="22"/>
          <w:highlight w:val="yellow"/>
        </w:rPr>
        <w:t>«EMPRESA»</w: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end"/>
      </w:r>
      <w:r w:rsidRPr="00153D97">
        <w:rPr>
          <w:rFonts w:ascii="Calibri" w:hAnsi="Calibri" w:cs="Calibri"/>
          <w:sz w:val="22"/>
          <w:szCs w:val="22"/>
        </w:rPr>
        <w:t xml:space="preserve"> (o empresario/a autónomo/a), con domicilio en </w: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begin"/>
      </w:r>
      <w:r w:rsidRPr="00153D97">
        <w:rPr>
          <w:rFonts w:ascii="Calibri" w:hAnsi="Calibri" w:cs="Calibri"/>
          <w:sz w:val="22"/>
          <w:szCs w:val="22"/>
          <w:highlight w:val="yellow"/>
        </w:rPr>
        <w:instrText xml:space="preserve"> MERGEFIELD DOMICILIO </w:instrTex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separate"/>
      </w:r>
      <w:r w:rsidRPr="00153D97">
        <w:rPr>
          <w:rFonts w:ascii="Calibri" w:hAnsi="Calibri" w:cs="Calibri"/>
          <w:noProof/>
          <w:sz w:val="22"/>
          <w:szCs w:val="22"/>
          <w:highlight w:val="yellow"/>
        </w:rPr>
        <w:t>«DOMICILIO»</w: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end"/>
      </w:r>
      <w:r w:rsidRPr="00153D97">
        <w:rPr>
          <w:rFonts w:ascii="Calibri" w:hAnsi="Calibri" w:cs="Calibri"/>
          <w:sz w:val="22"/>
          <w:szCs w:val="22"/>
        </w:rPr>
        <w:t xml:space="preserve">, y NIF (CIF) </w: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begin"/>
      </w:r>
      <w:r w:rsidRPr="00153D97">
        <w:rPr>
          <w:rFonts w:ascii="Calibri" w:hAnsi="Calibri" w:cs="Calibri"/>
          <w:sz w:val="22"/>
          <w:szCs w:val="22"/>
          <w:highlight w:val="yellow"/>
        </w:rPr>
        <w:instrText xml:space="preserve"> MERGEFIELD CIF </w:instrTex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separate"/>
      </w:r>
      <w:r w:rsidRPr="00153D97">
        <w:rPr>
          <w:rFonts w:ascii="Calibri" w:hAnsi="Calibri" w:cs="Calibri"/>
          <w:noProof/>
          <w:sz w:val="22"/>
          <w:szCs w:val="22"/>
          <w:highlight w:val="yellow"/>
        </w:rPr>
        <w:t>«CIF»</w:t>
      </w:r>
      <w:r w:rsidRPr="00153D97">
        <w:rPr>
          <w:rFonts w:ascii="Calibri" w:hAnsi="Calibri" w:cs="Calibri"/>
          <w:sz w:val="22"/>
          <w:szCs w:val="22"/>
          <w:highlight w:val="yellow"/>
        </w:rPr>
        <w:fldChar w:fldCharType="end"/>
      </w:r>
      <w:r w:rsidRPr="00153D97">
        <w:rPr>
          <w:rFonts w:ascii="Calibri" w:hAnsi="Calibri" w:cs="Calibri"/>
          <w:sz w:val="22"/>
          <w:szCs w:val="22"/>
        </w:rPr>
        <w:t xml:space="preserve">, la </w:t>
      </w:r>
      <w:r>
        <w:rPr>
          <w:rFonts w:ascii="Calibri" w:hAnsi="Calibri" w:cs="Calibri"/>
          <w:b/>
          <w:sz w:val="22"/>
          <w:szCs w:val="22"/>
        </w:rPr>
        <w:t xml:space="preserve">cancelación de su participación en el programa </w:t>
      </w:r>
      <w:r w:rsidR="00DB7C1F">
        <w:rPr>
          <w:rFonts w:ascii="Calibri" w:hAnsi="Calibri" w:cs="Calibri"/>
          <w:b/>
          <w:sz w:val="22"/>
          <w:szCs w:val="22"/>
        </w:rPr>
        <w:t>Xpande Digital</w:t>
      </w:r>
      <w:r w:rsidR="00382367" w:rsidRPr="000C5CC5">
        <w:rPr>
          <w:rStyle w:val="Refdenotaalpie"/>
          <w:rFonts w:ascii="Calibri" w:hAnsi="Calibri" w:cs="Arial"/>
          <w:sz w:val="22"/>
          <w:szCs w:val="22"/>
        </w:rPr>
        <w:footnoteReference w:id="2"/>
      </w:r>
      <w:r w:rsidRPr="00153D97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</w:t>
      </w:r>
      <w:r w:rsidR="00FA68F7" w:rsidRPr="00DF6C4C">
        <w:rPr>
          <w:rFonts w:ascii="Calibri" w:hAnsi="Calibri" w:cs="Calibri"/>
          <w:sz w:val="22"/>
          <w:szCs w:val="22"/>
        </w:rPr>
        <w:t>por los motivos que a continuación se señalan:</w:t>
      </w:r>
    </w:p>
    <w:p w14:paraId="75ECA0AD" w14:textId="77777777" w:rsidR="00FA68F7" w:rsidRDefault="00FA68F7" w:rsidP="00FA68F7">
      <w:pPr>
        <w:pStyle w:val="Textoindependiente"/>
      </w:pPr>
    </w:p>
    <w:p w14:paraId="75ECA0AE" w14:textId="77777777" w:rsidR="00FA68F7" w:rsidRDefault="00FA68F7" w:rsidP="00382367">
      <w:pPr>
        <w:pStyle w:val="Textoindependiente"/>
        <w:numPr>
          <w:ilvl w:val="0"/>
          <w:numId w:val="7"/>
        </w:numPr>
        <w:ind w:left="1428"/>
        <w:rPr>
          <w:highlight w:val="yellow"/>
        </w:rPr>
      </w:pPr>
      <w:r w:rsidRPr="00FA68F7">
        <w:rPr>
          <w:highlight w:val="yellow"/>
        </w:rPr>
        <w:t>………………………….</w:t>
      </w:r>
    </w:p>
    <w:p w14:paraId="75ECA0AF" w14:textId="77777777" w:rsidR="00FA68F7" w:rsidRPr="00FA68F7" w:rsidRDefault="00FA68F7" w:rsidP="00382367">
      <w:pPr>
        <w:pStyle w:val="Textoindependiente"/>
        <w:numPr>
          <w:ilvl w:val="0"/>
          <w:numId w:val="7"/>
        </w:numPr>
        <w:ind w:left="1428"/>
        <w:rPr>
          <w:highlight w:val="yellow"/>
        </w:rPr>
      </w:pPr>
      <w:r w:rsidRPr="00FA68F7">
        <w:rPr>
          <w:highlight w:val="yellow"/>
        </w:rPr>
        <w:t>………………………….</w:t>
      </w:r>
    </w:p>
    <w:p w14:paraId="75ECA0B0" w14:textId="77777777" w:rsidR="000C5CC5" w:rsidRDefault="000C5CC5" w:rsidP="000C5CC5">
      <w:pPr>
        <w:pStyle w:val="Textoindependiente"/>
      </w:pPr>
    </w:p>
    <w:p w14:paraId="75ECA0B1" w14:textId="1C74FB88" w:rsidR="000C5CC5" w:rsidRPr="001D6DC4" w:rsidRDefault="000C5CC5" w:rsidP="000C5CC5">
      <w:pPr>
        <w:pStyle w:val="Textoindependiente"/>
        <w:rPr>
          <w:rFonts w:ascii="Calibri" w:hAnsi="Calibri" w:cs="Calibri"/>
          <w:sz w:val="22"/>
          <w:szCs w:val="22"/>
        </w:rPr>
      </w:pPr>
      <w:r w:rsidRPr="001D6DC4">
        <w:rPr>
          <w:rFonts w:ascii="Calibri" w:hAnsi="Calibri" w:cs="Calibri"/>
          <w:sz w:val="22"/>
          <w:szCs w:val="22"/>
        </w:rPr>
        <w:t xml:space="preserve">Para cualquier duda o aclaración puede contactar con su Cámara de Comercio (atención de gestión del Programa </w:t>
      </w:r>
      <w:r w:rsidR="00DB7C1F">
        <w:rPr>
          <w:rFonts w:ascii="Calibri" w:hAnsi="Calibri" w:cs="Calibri"/>
          <w:sz w:val="22"/>
          <w:szCs w:val="22"/>
        </w:rPr>
        <w:t>X</w:t>
      </w:r>
      <w:r w:rsidR="008F70BC">
        <w:rPr>
          <w:rFonts w:ascii="Calibri" w:hAnsi="Calibri" w:cs="Calibri"/>
          <w:sz w:val="22"/>
          <w:szCs w:val="22"/>
        </w:rPr>
        <w:t>p</w:t>
      </w:r>
      <w:r w:rsidR="00DB7C1F">
        <w:rPr>
          <w:rFonts w:ascii="Calibri" w:hAnsi="Calibri" w:cs="Calibri"/>
          <w:sz w:val="22"/>
          <w:szCs w:val="22"/>
        </w:rPr>
        <w:t>ande Digital</w:t>
      </w:r>
      <w:r w:rsidRPr="001D6DC4">
        <w:rPr>
          <w:rFonts w:ascii="Calibri" w:hAnsi="Calibri" w:cs="Calibri"/>
          <w:sz w:val="22"/>
          <w:szCs w:val="22"/>
        </w:rPr>
        <w:t>):</w:t>
      </w:r>
    </w:p>
    <w:p w14:paraId="75ECA0B2" w14:textId="77777777" w:rsidR="000C5CC5" w:rsidRPr="001D6DC4" w:rsidRDefault="000C5CC5" w:rsidP="000C5CC5">
      <w:pPr>
        <w:pStyle w:val="Textoindependiente"/>
        <w:rPr>
          <w:rFonts w:ascii="Calibri" w:hAnsi="Calibri" w:cs="Calibri"/>
          <w:sz w:val="22"/>
          <w:szCs w:val="22"/>
        </w:rPr>
      </w:pPr>
    </w:p>
    <w:p w14:paraId="75ECA0B3" w14:textId="77777777" w:rsidR="000C5CC5" w:rsidRPr="001D6DC4" w:rsidRDefault="000C5CC5" w:rsidP="000C5CC5">
      <w:pPr>
        <w:pStyle w:val="Textoindependiente"/>
        <w:rPr>
          <w:rFonts w:ascii="Calibri" w:hAnsi="Calibri" w:cs="Calibri"/>
          <w:sz w:val="22"/>
          <w:szCs w:val="22"/>
        </w:rPr>
      </w:pPr>
      <w:r w:rsidRPr="001D6DC4">
        <w:rPr>
          <w:rFonts w:ascii="Calibri" w:hAnsi="Calibri" w:cs="Calibri"/>
          <w:sz w:val="22"/>
          <w:szCs w:val="22"/>
        </w:rPr>
        <w:t>D/</w:t>
      </w:r>
      <w:proofErr w:type="spellStart"/>
      <w:r w:rsidRPr="001D6DC4">
        <w:rPr>
          <w:rFonts w:ascii="Calibri" w:hAnsi="Calibri" w:cs="Calibri"/>
          <w:sz w:val="22"/>
          <w:szCs w:val="22"/>
        </w:rPr>
        <w:t>Dña</w:t>
      </w:r>
      <w:proofErr w:type="spellEnd"/>
      <w:r w:rsidRPr="001D6DC4">
        <w:rPr>
          <w:rFonts w:ascii="Calibri" w:hAnsi="Calibri" w:cs="Calibri"/>
          <w:sz w:val="22"/>
          <w:szCs w:val="22"/>
        </w:rPr>
        <w:t>_</w:t>
      </w:r>
      <w:r w:rsidRPr="001D6DC4">
        <w:rPr>
          <w:rFonts w:ascii="Calibri" w:hAnsi="Calibri" w:cs="Calibri"/>
          <w:sz w:val="22"/>
          <w:szCs w:val="22"/>
          <w:highlight w:val="yellow"/>
        </w:rPr>
        <w:t>___________________</w:t>
      </w:r>
      <w:r w:rsidRPr="001D6DC4">
        <w:rPr>
          <w:rFonts w:ascii="Calibri" w:hAnsi="Calibri" w:cs="Calibri"/>
          <w:sz w:val="22"/>
          <w:szCs w:val="22"/>
        </w:rPr>
        <w:t xml:space="preserve">_ </w:t>
      </w:r>
      <w:proofErr w:type="spellStart"/>
      <w:r w:rsidRPr="001D6DC4">
        <w:rPr>
          <w:rFonts w:ascii="Calibri" w:hAnsi="Calibri" w:cs="Calibri"/>
          <w:sz w:val="22"/>
          <w:szCs w:val="22"/>
        </w:rPr>
        <w:t>Tf</w:t>
      </w:r>
      <w:proofErr w:type="spellEnd"/>
      <w:r w:rsidRPr="001D6DC4">
        <w:rPr>
          <w:rFonts w:ascii="Calibri" w:hAnsi="Calibri" w:cs="Calibri"/>
          <w:sz w:val="22"/>
          <w:szCs w:val="22"/>
        </w:rPr>
        <w:t>__</w:t>
      </w:r>
      <w:r w:rsidRPr="001D6DC4">
        <w:rPr>
          <w:rFonts w:ascii="Calibri" w:hAnsi="Calibri" w:cs="Calibri"/>
          <w:sz w:val="22"/>
          <w:szCs w:val="22"/>
          <w:highlight w:val="yellow"/>
        </w:rPr>
        <w:t>__________</w:t>
      </w:r>
      <w:r w:rsidRPr="001D6DC4">
        <w:rPr>
          <w:rFonts w:ascii="Calibri" w:hAnsi="Calibri" w:cs="Calibri"/>
          <w:sz w:val="22"/>
          <w:szCs w:val="22"/>
        </w:rPr>
        <w:t>__</w:t>
      </w:r>
    </w:p>
    <w:p w14:paraId="75ECA0B4" w14:textId="77777777" w:rsidR="000C5CC5" w:rsidRPr="001D6DC4" w:rsidRDefault="000C5CC5" w:rsidP="000C5CC5">
      <w:pPr>
        <w:pStyle w:val="Textoindependiente"/>
        <w:rPr>
          <w:rFonts w:ascii="Calibri" w:hAnsi="Calibri" w:cs="Calibri"/>
          <w:sz w:val="22"/>
          <w:szCs w:val="22"/>
        </w:rPr>
      </w:pPr>
    </w:p>
    <w:p w14:paraId="75ECA0B5" w14:textId="77777777" w:rsidR="000C5CC5" w:rsidRPr="001D6DC4" w:rsidRDefault="000C5CC5" w:rsidP="000C5CC5">
      <w:pPr>
        <w:pStyle w:val="Textoindependiente"/>
        <w:rPr>
          <w:rFonts w:ascii="Calibri" w:hAnsi="Calibri" w:cs="Calibri"/>
          <w:sz w:val="22"/>
          <w:szCs w:val="22"/>
        </w:rPr>
      </w:pPr>
    </w:p>
    <w:p w14:paraId="75ECA0B6" w14:textId="77777777" w:rsidR="000C5CC5" w:rsidRPr="001D6DC4" w:rsidRDefault="000C5CC5" w:rsidP="000C5CC5">
      <w:pPr>
        <w:pStyle w:val="Textoindependiente"/>
        <w:rPr>
          <w:rFonts w:ascii="Calibri" w:hAnsi="Calibri" w:cs="Calibri"/>
          <w:sz w:val="22"/>
          <w:szCs w:val="22"/>
        </w:rPr>
      </w:pPr>
      <w:r w:rsidRPr="001D6DC4">
        <w:rPr>
          <w:rFonts w:ascii="Calibri" w:hAnsi="Calibri" w:cs="Calibri"/>
          <w:sz w:val="22"/>
          <w:szCs w:val="22"/>
        </w:rPr>
        <w:t>En</w:t>
      </w:r>
      <w:proofErr w:type="gramStart"/>
      <w:r w:rsidRPr="001D6DC4">
        <w:rPr>
          <w:rFonts w:ascii="Calibri" w:hAnsi="Calibri" w:cs="Calibri"/>
          <w:sz w:val="22"/>
          <w:szCs w:val="22"/>
        </w:rPr>
        <w:t xml:space="preserve"> </w:t>
      </w:r>
      <w:r w:rsidRPr="001D6DC4">
        <w:rPr>
          <w:rFonts w:ascii="Calibri" w:hAnsi="Calibri" w:cs="Calibri"/>
          <w:sz w:val="22"/>
          <w:szCs w:val="22"/>
          <w:highlight w:val="yellow"/>
        </w:rPr>
        <w:t>….</w:t>
      </w:r>
      <w:proofErr w:type="gramEnd"/>
      <w:r w:rsidRPr="001D6DC4">
        <w:rPr>
          <w:rFonts w:ascii="Calibri" w:hAnsi="Calibri" w:cs="Calibri"/>
          <w:sz w:val="22"/>
          <w:szCs w:val="22"/>
        </w:rPr>
        <w:t xml:space="preserve">, a </w:t>
      </w:r>
      <w:r w:rsidRPr="001D6DC4">
        <w:rPr>
          <w:rFonts w:ascii="Calibri" w:hAnsi="Calibri" w:cs="Calibri"/>
          <w:sz w:val="22"/>
          <w:szCs w:val="22"/>
          <w:highlight w:val="yellow"/>
        </w:rPr>
        <w:fldChar w:fldCharType="begin"/>
      </w:r>
      <w:r w:rsidRPr="001D6DC4">
        <w:rPr>
          <w:rFonts w:ascii="Calibri" w:hAnsi="Calibri" w:cs="Calibri"/>
          <w:sz w:val="22"/>
          <w:szCs w:val="22"/>
          <w:highlight w:val="yellow"/>
        </w:rPr>
        <w:instrText xml:space="preserve"> MERGEFIELD FECHA_ADMISION </w:instrText>
      </w:r>
      <w:r w:rsidRPr="001D6DC4">
        <w:rPr>
          <w:rFonts w:ascii="Calibri" w:hAnsi="Calibri" w:cs="Calibri"/>
          <w:sz w:val="22"/>
          <w:szCs w:val="22"/>
          <w:highlight w:val="yellow"/>
        </w:rPr>
        <w:fldChar w:fldCharType="separate"/>
      </w:r>
      <w:r w:rsidRPr="001D6DC4">
        <w:rPr>
          <w:rFonts w:ascii="Calibri" w:hAnsi="Calibri" w:cs="Calibri"/>
          <w:noProof/>
          <w:sz w:val="22"/>
          <w:szCs w:val="22"/>
          <w:highlight w:val="yellow"/>
        </w:rPr>
        <w:t>«FECHA_NOTIFICACIÓN»</w:t>
      </w:r>
      <w:r w:rsidRPr="001D6DC4">
        <w:rPr>
          <w:rFonts w:ascii="Calibri" w:hAnsi="Calibri" w:cs="Calibri"/>
          <w:sz w:val="22"/>
          <w:szCs w:val="22"/>
          <w:highlight w:val="yellow"/>
        </w:rPr>
        <w:fldChar w:fldCharType="end"/>
      </w:r>
    </w:p>
    <w:p w14:paraId="75ECA0B7" w14:textId="77777777" w:rsidR="000C5CC5" w:rsidRPr="001D6DC4" w:rsidRDefault="000C5CC5" w:rsidP="000C5CC5">
      <w:pPr>
        <w:pStyle w:val="Textoindependiente"/>
        <w:rPr>
          <w:rFonts w:ascii="Calibri" w:hAnsi="Calibri" w:cs="Calibri"/>
          <w:sz w:val="22"/>
          <w:szCs w:val="22"/>
        </w:rPr>
      </w:pPr>
    </w:p>
    <w:p w14:paraId="75ECA0B8" w14:textId="047202BD" w:rsidR="000C5CC5" w:rsidRDefault="000C5CC5" w:rsidP="002256E0">
      <w:pPr>
        <w:pStyle w:val="Textoindependiente"/>
        <w:jc w:val="center"/>
        <w:rPr>
          <w:rFonts w:ascii="Calibri" w:hAnsi="Calibri" w:cs="Calibri"/>
          <w:sz w:val="22"/>
          <w:szCs w:val="22"/>
        </w:rPr>
      </w:pPr>
      <w:r w:rsidRPr="001D6DC4">
        <w:rPr>
          <w:rFonts w:ascii="Calibri" w:hAnsi="Calibri" w:cs="Calibri"/>
          <w:sz w:val="22"/>
          <w:szCs w:val="22"/>
          <w:highlight w:val="yellow"/>
        </w:rPr>
        <w:t>D. / Dña. Cargo</w:t>
      </w:r>
    </w:p>
    <w:p w14:paraId="24DFBA71" w14:textId="3370BB86" w:rsidR="007629D3" w:rsidRDefault="007629D3" w:rsidP="002256E0">
      <w:pPr>
        <w:pStyle w:val="Textoindependiente"/>
        <w:jc w:val="center"/>
        <w:rPr>
          <w:rFonts w:ascii="Calibri" w:hAnsi="Calibri" w:cs="Calibri"/>
          <w:sz w:val="22"/>
          <w:szCs w:val="22"/>
        </w:rPr>
      </w:pPr>
    </w:p>
    <w:p w14:paraId="06D6E40B" w14:textId="5D4AFDFE" w:rsidR="007629D3" w:rsidRDefault="007629D3" w:rsidP="002256E0">
      <w:pPr>
        <w:pStyle w:val="Textoindependiente"/>
        <w:jc w:val="center"/>
        <w:rPr>
          <w:rFonts w:ascii="Calibri" w:hAnsi="Calibri" w:cs="Calibri"/>
          <w:sz w:val="22"/>
          <w:szCs w:val="22"/>
        </w:rPr>
      </w:pPr>
    </w:p>
    <w:p w14:paraId="20FEDE5B" w14:textId="681FDF7F" w:rsidR="007629D3" w:rsidRDefault="007629D3" w:rsidP="002256E0">
      <w:pPr>
        <w:pStyle w:val="Textoindependiente"/>
        <w:jc w:val="center"/>
        <w:rPr>
          <w:rFonts w:ascii="Calibri" w:hAnsi="Calibri" w:cs="Calibri"/>
          <w:sz w:val="22"/>
          <w:szCs w:val="22"/>
        </w:rPr>
      </w:pPr>
    </w:p>
    <w:p w14:paraId="29CDED72" w14:textId="670A814F" w:rsidR="007629D3" w:rsidRDefault="007629D3" w:rsidP="002256E0">
      <w:pPr>
        <w:pStyle w:val="Textoindependiente"/>
        <w:jc w:val="center"/>
        <w:rPr>
          <w:rFonts w:ascii="Calibri" w:hAnsi="Calibri" w:cs="Calibri"/>
          <w:sz w:val="22"/>
          <w:szCs w:val="22"/>
        </w:rPr>
      </w:pPr>
    </w:p>
    <w:sectPr w:rsidR="007629D3" w:rsidSect="007E74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8FC271" w14:textId="77777777" w:rsidR="001B545B" w:rsidRDefault="001B545B">
      <w:r>
        <w:separator/>
      </w:r>
    </w:p>
  </w:endnote>
  <w:endnote w:type="continuationSeparator" w:id="0">
    <w:p w14:paraId="177BABF4" w14:textId="77777777" w:rsidR="001B545B" w:rsidRDefault="001B5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55FE7" w14:textId="77777777" w:rsidR="004B5B3D" w:rsidRDefault="004B5B3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C6712" w14:textId="18606661" w:rsidR="001C1E43" w:rsidRDefault="004B5B3D" w:rsidP="001C1E43">
    <w:pPr>
      <w:spacing w:before="100" w:beforeAutospacing="1" w:after="100" w:afterAutospacing="1" w:line="240" w:lineRule="auto"/>
      <w:rPr>
        <w:rFonts w:ascii="Times New Roman" w:hAnsi="Times New Roman"/>
        <w:bCs w:val="0"/>
        <w:sz w:val="24"/>
        <w:szCs w:val="24"/>
      </w:rPr>
    </w:pPr>
    <w:r>
      <w:rPr>
        <w:noProof/>
      </w:rPr>
      <w:pict w14:anchorId="071AC9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2" o:spid="_x0000_s1071" type="#_x0000_t75" alt="nuevo logo Camaras 2014" style="position:absolute;left:0;text-align:left;margin-left:363.75pt;margin-top:-7.2pt;width:73.5pt;height:18pt;z-index:2516572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margin">
          <v:imagedata r:id="rId1" o:title="nuevo logo Camaras 2014"/>
        </v:shape>
      </w:pict>
    </w:r>
    <w:ins w:id="0" w:author="Mar Díaz" w:date="2024-03-12T14:30:00Z">
      <w:r>
        <w:rPr>
          <w:noProof/>
        </w:rPr>
        <w:pict w14:anchorId="71BE5B6B">
          <v:shape id="Imagen 1" o:spid="_x0000_s1072" type="#_x0000_t75" alt="Un dibujo de una cara feliz&#10;&#10;Descripción generada automáticamente con confianza baja" style="position:absolute;left:0;text-align:left;margin-left:0;margin-top:0;width:91.5pt;height:19.8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>
            <v:imagedata r:id="rId2" o:title="Un dibujo de una cara feliz&#10;&#10;Descripción generada automáticamente con confianza baja"/>
            <w10:wrap anchorx="margin"/>
          </v:shape>
        </w:pict>
      </w:r>
    </w:ins>
  </w:p>
  <w:tbl>
    <w:tblPr>
      <w:tblW w:w="0" w:type="auto"/>
      <w:tblLook w:val="04A0" w:firstRow="1" w:lastRow="0" w:firstColumn="1" w:lastColumn="0" w:noHBand="0" w:noVBand="1"/>
    </w:tblPr>
    <w:tblGrid>
      <w:gridCol w:w="3025"/>
      <w:gridCol w:w="2948"/>
      <w:gridCol w:w="2747"/>
    </w:tblGrid>
    <w:tr w:rsidR="00A517CF" w:rsidRPr="005A2CDA" w14:paraId="4B2D9606" w14:textId="77777777">
      <w:tc>
        <w:tcPr>
          <w:tcW w:w="3416" w:type="dxa"/>
          <w:shd w:val="clear" w:color="auto" w:fill="auto"/>
        </w:tcPr>
        <w:p w14:paraId="3A4AEAA4" w14:textId="5CA5D654" w:rsidR="001C1E43" w:rsidRDefault="001C1E43">
          <w:pPr>
            <w:spacing w:before="100" w:beforeAutospacing="1" w:after="100" w:afterAutospacing="1" w:line="240" w:lineRule="auto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>MOB 202</w:t>
          </w:r>
          <w:r w:rsidR="004B5B3D">
            <w:rPr>
              <w:rFonts w:ascii="Calibri" w:hAnsi="Calibri" w:cs="Calibri"/>
            </w:rPr>
            <w:t>5</w:t>
          </w:r>
          <w:r>
            <w:rPr>
              <w:rFonts w:ascii="Calibri" w:hAnsi="Calibri" w:cs="Calibri"/>
            </w:rPr>
            <w:tab/>
          </w:r>
        </w:p>
      </w:tc>
      <w:tc>
        <w:tcPr>
          <w:tcW w:w="3149" w:type="dxa"/>
          <w:shd w:val="clear" w:color="auto" w:fill="auto"/>
        </w:tcPr>
        <w:p w14:paraId="67186BE5" w14:textId="77777777" w:rsidR="001C1E43" w:rsidRDefault="001C1E43">
          <w:pPr>
            <w:spacing w:before="100" w:beforeAutospacing="1" w:after="100" w:afterAutospacing="1" w:line="240" w:lineRule="auto"/>
            <w:jc w:val="center"/>
            <w:rPr>
              <w:rFonts w:ascii="Calibri" w:hAnsi="Calibri" w:cs="Calibri"/>
            </w:rPr>
          </w:pPr>
          <w:r w:rsidRPr="0065287B">
            <w:t>#EuropaSeSiente</w:t>
          </w:r>
        </w:p>
      </w:tc>
      <w:tc>
        <w:tcPr>
          <w:tcW w:w="3149" w:type="dxa"/>
          <w:shd w:val="clear" w:color="auto" w:fill="auto"/>
        </w:tcPr>
        <w:p w14:paraId="2EF0139F" w14:textId="77777777" w:rsidR="001C1E43" w:rsidRDefault="001C1E43">
          <w:pPr>
            <w:spacing w:before="100" w:beforeAutospacing="1" w:after="100" w:afterAutospacing="1" w:line="240" w:lineRule="auto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bCs w:val="0"/>
            </w:rPr>
            <w:fldChar w:fldCharType="begin"/>
          </w:r>
          <w:r>
            <w:rPr>
              <w:rFonts w:ascii="Calibri" w:hAnsi="Calibri" w:cs="Calibri"/>
            </w:rPr>
            <w:instrText>PAGE</w:instrText>
          </w:r>
          <w:r>
            <w:rPr>
              <w:rFonts w:ascii="Calibri" w:hAnsi="Calibri" w:cs="Calibri"/>
              <w:bCs w:val="0"/>
            </w:rPr>
            <w:fldChar w:fldCharType="separate"/>
          </w:r>
          <w:r>
            <w:rPr>
              <w:rFonts w:ascii="Calibri" w:hAnsi="Calibri" w:cs="Calibri"/>
              <w:bCs w:val="0"/>
            </w:rPr>
            <w:t>1</w:t>
          </w:r>
          <w:r>
            <w:rPr>
              <w:rFonts w:ascii="Calibri" w:hAnsi="Calibri" w:cs="Calibri"/>
              <w:bCs w:val="0"/>
            </w:rPr>
            <w:fldChar w:fldCharType="end"/>
          </w:r>
          <w:r>
            <w:rPr>
              <w:rFonts w:ascii="Calibri" w:hAnsi="Calibri" w:cs="Calibri"/>
            </w:rPr>
            <w:t xml:space="preserve"> de </w:t>
          </w:r>
          <w:r>
            <w:rPr>
              <w:rFonts w:ascii="Calibri" w:hAnsi="Calibri" w:cs="Calibri"/>
              <w:bCs w:val="0"/>
            </w:rPr>
            <w:fldChar w:fldCharType="begin"/>
          </w:r>
          <w:r>
            <w:rPr>
              <w:rFonts w:ascii="Calibri" w:hAnsi="Calibri" w:cs="Calibri"/>
            </w:rPr>
            <w:instrText>NUMPAGES</w:instrText>
          </w:r>
          <w:r>
            <w:rPr>
              <w:rFonts w:ascii="Calibri" w:hAnsi="Calibri" w:cs="Calibri"/>
              <w:bCs w:val="0"/>
            </w:rPr>
            <w:fldChar w:fldCharType="separate"/>
          </w:r>
          <w:r>
            <w:rPr>
              <w:rFonts w:ascii="Calibri" w:hAnsi="Calibri" w:cs="Calibri"/>
              <w:bCs w:val="0"/>
            </w:rPr>
            <w:t>2</w:t>
          </w:r>
          <w:r>
            <w:rPr>
              <w:rFonts w:ascii="Calibri" w:hAnsi="Calibri" w:cs="Calibri"/>
              <w:bCs w:val="0"/>
            </w:rPr>
            <w:fldChar w:fldCharType="end"/>
          </w:r>
        </w:p>
      </w:tc>
    </w:tr>
  </w:tbl>
  <w:p w14:paraId="2EE14729" w14:textId="77777777" w:rsidR="001C1E43" w:rsidRPr="009D5B88" w:rsidRDefault="001C1E43" w:rsidP="001C1E43">
    <w:pPr>
      <w:pStyle w:val="Piedepgina"/>
    </w:pPr>
  </w:p>
  <w:p w14:paraId="75ECA0D1" w14:textId="77777777" w:rsidR="00E77EA2" w:rsidRPr="00325A32" w:rsidRDefault="00E77EA2">
    <w:pPr>
      <w:pStyle w:val="Piedepgin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42A28" w14:textId="77777777" w:rsidR="004B5B3D" w:rsidRDefault="004B5B3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3E99E0" w14:textId="77777777" w:rsidR="001B545B" w:rsidRDefault="001B545B">
      <w:r>
        <w:separator/>
      </w:r>
    </w:p>
  </w:footnote>
  <w:footnote w:type="continuationSeparator" w:id="0">
    <w:p w14:paraId="4DCF7113" w14:textId="77777777" w:rsidR="001B545B" w:rsidRDefault="001B545B">
      <w:r>
        <w:continuationSeparator/>
      </w:r>
    </w:p>
  </w:footnote>
  <w:footnote w:id="1">
    <w:p w14:paraId="75ECA0D5" w14:textId="77777777" w:rsidR="003900C1" w:rsidRPr="000C5CC5" w:rsidRDefault="003900C1" w:rsidP="003900C1">
      <w:pPr>
        <w:spacing w:line="240" w:lineRule="auto"/>
        <w:rPr>
          <w:rFonts w:ascii="Calibri" w:hAnsi="Calibri" w:cs="Calibri"/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 w:rsidRPr="000C5CC5">
        <w:rPr>
          <w:rFonts w:ascii="Calibri" w:hAnsi="Calibri" w:cs="Calibri"/>
          <w:sz w:val="18"/>
          <w:szCs w:val="18"/>
        </w:rPr>
        <w:t>La renuncia a la participación en el Programa no supone en ningún caso la devolución de las cantidades abonadas por la misma, sin perjuicio de las acciones que los asesores/proveedores</w:t>
      </w:r>
      <w:r w:rsidR="00FA68F7">
        <w:rPr>
          <w:rFonts w:ascii="Calibri" w:hAnsi="Calibri" w:cs="Calibri"/>
          <w:sz w:val="18"/>
          <w:szCs w:val="18"/>
        </w:rPr>
        <w:t xml:space="preserve"> de implantación</w:t>
      </w:r>
      <w:r w:rsidRPr="000C5CC5">
        <w:rPr>
          <w:rFonts w:ascii="Calibri" w:hAnsi="Calibri" w:cs="Calibri"/>
          <w:sz w:val="18"/>
          <w:szCs w:val="18"/>
        </w:rPr>
        <w:t xml:space="preserve">, en su caso, puedan emprender para reclamar el pago de los servicios prestados y no abonados por la empresa. </w:t>
      </w:r>
      <w:r w:rsidRPr="000C5CC5">
        <w:rPr>
          <w:rFonts w:ascii="Calibri" w:hAnsi="Calibri" w:cs="Calibri"/>
          <w:sz w:val="18"/>
          <w:szCs w:val="18"/>
        </w:rPr>
        <w:br/>
        <w:t>Asimismo, supone renunciar a percibir ayuda por las actividades previamente ejecutadas y pagadas.</w:t>
      </w:r>
    </w:p>
  </w:footnote>
  <w:footnote w:id="2">
    <w:p w14:paraId="75ECA0D6" w14:textId="77777777" w:rsidR="00382367" w:rsidRPr="000C5CC5" w:rsidRDefault="00382367" w:rsidP="00382367">
      <w:pPr>
        <w:spacing w:line="240" w:lineRule="auto"/>
        <w:rPr>
          <w:rFonts w:ascii="Calibri" w:hAnsi="Calibri" w:cs="Calibri"/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 w:rsidRPr="000C5CC5">
        <w:rPr>
          <w:rFonts w:ascii="Calibri" w:hAnsi="Calibri" w:cs="Calibri"/>
          <w:sz w:val="18"/>
          <w:szCs w:val="18"/>
        </w:rPr>
        <w:t xml:space="preserve">La </w:t>
      </w:r>
      <w:r>
        <w:rPr>
          <w:rFonts w:ascii="Calibri" w:hAnsi="Calibri" w:cs="Calibri"/>
          <w:sz w:val="18"/>
          <w:szCs w:val="18"/>
        </w:rPr>
        <w:t>cancelación de</w:t>
      </w:r>
      <w:r w:rsidRPr="000C5CC5">
        <w:rPr>
          <w:rFonts w:ascii="Calibri" w:hAnsi="Calibri" w:cs="Calibri"/>
          <w:sz w:val="18"/>
          <w:szCs w:val="18"/>
        </w:rPr>
        <w:t xml:space="preserve"> la participación en el Programa no supone en ningún caso la devolución de las cantidades abonadas por </w:t>
      </w:r>
      <w:r>
        <w:rPr>
          <w:rFonts w:ascii="Calibri" w:hAnsi="Calibri" w:cs="Calibri"/>
          <w:sz w:val="18"/>
          <w:szCs w:val="18"/>
        </w:rPr>
        <w:t>la empresa</w:t>
      </w:r>
      <w:r w:rsidRPr="000C5CC5">
        <w:rPr>
          <w:rFonts w:ascii="Calibri" w:hAnsi="Calibri" w:cs="Calibri"/>
          <w:sz w:val="18"/>
          <w:szCs w:val="18"/>
        </w:rPr>
        <w:t>, sin perjuicio de las acciones que los asesores/proveedores</w:t>
      </w:r>
      <w:r>
        <w:rPr>
          <w:rFonts w:ascii="Calibri" w:hAnsi="Calibri" w:cs="Calibri"/>
          <w:sz w:val="18"/>
          <w:szCs w:val="18"/>
        </w:rPr>
        <w:t xml:space="preserve"> de implantación</w:t>
      </w:r>
      <w:r w:rsidRPr="000C5CC5">
        <w:rPr>
          <w:rFonts w:ascii="Calibri" w:hAnsi="Calibri" w:cs="Calibri"/>
          <w:sz w:val="18"/>
          <w:szCs w:val="18"/>
        </w:rPr>
        <w:t xml:space="preserve">, en su caso, puedan emprender para reclamar el pago de los servicios prestados y no abonados por la empresa. </w:t>
      </w:r>
      <w:r w:rsidRPr="000C5CC5">
        <w:rPr>
          <w:rFonts w:ascii="Calibri" w:hAnsi="Calibri" w:cs="Calibri"/>
          <w:sz w:val="18"/>
          <w:szCs w:val="18"/>
        </w:rPr>
        <w:br/>
        <w:t>Asimismo, supone renunciar a percibir ayuda por las actividades previamente ejecutadas y pagadas.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51BD13" w14:textId="77777777" w:rsidR="004B5B3D" w:rsidRDefault="004B5B3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E23EC8" w14:textId="3A859E9C" w:rsidR="00D60670" w:rsidRPr="00564F2A" w:rsidRDefault="004B5B3D" w:rsidP="00D60670">
    <w:pPr>
      <w:pStyle w:val="Encabezado"/>
      <w:ind w:left="-284"/>
    </w:pPr>
    <w:r>
      <w:rPr>
        <w:noProof/>
      </w:rPr>
      <w:pict w14:anchorId="4CB05ED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7pt;height:33pt;visibility:visible;mso-wrap-style:square">
          <v:imagedata r:id="rId1" o:title=""/>
        </v:shape>
      </w:pict>
    </w:r>
  </w:p>
  <w:p w14:paraId="6573418A" w14:textId="77777777" w:rsidR="00040464" w:rsidRPr="00D60670" w:rsidRDefault="00040464" w:rsidP="00D6067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16CA7" w14:textId="77777777" w:rsidR="004B5B3D" w:rsidRDefault="004B5B3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16C00"/>
    <w:multiLevelType w:val="hybridMultilevel"/>
    <w:tmpl w:val="FBD6093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020AA"/>
    <w:multiLevelType w:val="singleLevel"/>
    <w:tmpl w:val="56EE5AA0"/>
    <w:lvl w:ilvl="0">
      <w:start w:val="2"/>
      <w:numFmt w:val="none"/>
      <w:pStyle w:val="Ttulo9"/>
      <w:lvlText w:val="9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" w15:restartNumberingAfterBreak="0">
    <w:nsid w:val="471D61A3"/>
    <w:multiLevelType w:val="hybridMultilevel"/>
    <w:tmpl w:val="F98403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D9724D"/>
    <w:multiLevelType w:val="hybridMultilevel"/>
    <w:tmpl w:val="82F80466"/>
    <w:lvl w:ilvl="0" w:tplc="E2D6AE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9A61D5"/>
    <w:multiLevelType w:val="hybridMultilevel"/>
    <w:tmpl w:val="9558CB1E"/>
    <w:lvl w:ilvl="0" w:tplc="BE3A3BB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097409"/>
    <w:multiLevelType w:val="hybridMultilevel"/>
    <w:tmpl w:val="B352D9B8"/>
    <w:lvl w:ilvl="0" w:tplc="D1C636AC">
      <w:start w:val="2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D17365"/>
    <w:multiLevelType w:val="hybridMultilevel"/>
    <w:tmpl w:val="9558CB1E"/>
    <w:lvl w:ilvl="0" w:tplc="BE3A3BB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469368">
    <w:abstractNumId w:val="1"/>
  </w:num>
  <w:num w:numId="2" w16cid:durableId="542792088">
    <w:abstractNumId w:val="3"/>
  </w:num>
  <w:num w:numId="3" w16cid:durableId="91947423">
    <w:abstractNumId w:val="2"/>
  </w:num>
  <w:num w:numId="4" w16cid:durableId="1381632561">
    <w:abstractNumId w:val="6"/>
  </w:num>
  <w:num w:numId="5" w16cid:durableId="494732261">
    <w:abstractNumId w:val="4"/>
  </w:num>
  <w:num w:numId="6" w16cid:durableId="1879928576">
    <w:abstractNumId w:val="5"/>
  </w:num>
  <w:num w:numId="7" w16cid:durableId="173816910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ar Díaz">
    <w15:presenceInfo w15:providerId="AD" w15:userId="S::mar.diaz@cscamaras.es::f3290d60-ace7-41da-a159-ae9244a0e35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6E51"/>
    <w:rsid w:val="00040464"/>
    <w:rsid w:val="00056D36"/>
    <w:rsid w:val="000A0778"/>
    <w:rsid w:val="000A6EA2"/>
    <w:rsid w:val="000C5CC5"/>
    <w:rsid w:val="000C7671"/>
    <w:rsid w:val="000F40A8"/>
    <w:rsid w:val="001110F6"/>
    <w:rsid w:val="00117CD8"/>
    <w:rsid w:val="001300B6"/>
    <w:rsid w:val="00134D14"/>
    <w:rsid w:val="00187176"/>
    <w:rsid w:val="001905C2"/>
    <w:rsid w:val="001A6E51"/>
    <w:rsid w:val="001B545B"/>
    <w:rsid w:val="001B6DF8"/>
    <w:rsid w:val="001C1E43"/>
    <w:rsid w:val="001D3EC8"/>
    <w:rsid w:val="001D5076"/>
    <w:rsid w:val="001D6DC4"/>
    <w:rsid w:val="001D6E4D"/>
    <w:rsid w:val="001E2098"/>
    <w:rsid w:val="002059CF"/>
    <w:rsid w:val="00222AB2"/>
    <w:rsid w:val="002256E0"/>
    <w:rsid w:val="002405E4"/>
    <w:rsid w:val="00242AF7"/>
    <w:rsid w:val="002578F9"/>
    <w:rsid w:val="0027331A"/>
    <w:rsid w:val="00285270"/>
    <w:rsid w:val="0028729B"/>
    <w:rsid w:val="00296F4A"/>
    <w:rsid w:val="002A5F90"/>
    <w:rsid w:val="002D7F16"/>
    <w:rsid w:val="002E3C59"/>
    <w:rsid w:val="002F0B10"/>
    <w:rsid w:val="00310ED5"/>
    <w:rsid w:val="00312055"/>
    <w:rsid w:val="00313CD6"/>
    <w:rsid w:val="00314346"/>
    <w:rsid w:val="00325A32"/>
    <w:rsid w:val="0032727A"/>
    <w:rsid w:val="00327B27"/>
    <w:rsid w:val="003537A1"/>
    <w:rsid w:val="00382367"/>
    <w:rsid w:val="003900C1"/>
    <w:rsid w:val="00393DDC"/>
    <w:rsid w:val="003974D7"/>
    <w:rsid w:val="003A2F4D"/>
    <w:rsid w:val="003A56BD"/>
    <w:rsid w:val="003B172B"/>
    <w:rsid w:val="003C6CC1"/>
    <w:rsid w:val="003D7267"/>
    <w:rsid w:val="003E423E"/>
    <w:rsid w:val="003F010B"/>
    <w:rsid w:val="003F7446"/>
    <w:rsid w:val="00414D4C"/>
    <w:rsid w:val="00421EC3"/>
    <w:rsid w:val="00435EF4"/>
    <w:rsid w:val="00461B12"/>
    <w:rsid w:val="00466AA3"/>
    <w:rsid w:val="00467FAC"/>
    <w:rsid w:val="004A3B13"/>
    <w:rsid w:val="004B5B3D"/>
    <w:rsid w:val="004C27D4"/>
    <w:rsid w:val="004C4B68"/>
    <w:rsid w:val="004E0F4F"/>
    <w:rsid w:val="004E12FD"/>
    <w:rsid w:val="004E718A"/>
    <w:rsid w:val="004F4431"/>
    <w:rsid w:val="005044A3"/>
    <w:rsid w:val="0050631E"/>
    <w:rsid w:val="005102ED"/>
    <w:rsid w:val="00512B03"/>
    <w:rsid w:val="0053397F"/>
    <w:rsid w:val="005512C2"/>
    <w:rsid w:val="00560A83"/>
    <w:rsid w:val="00587251"/>
    <w:rsid w:val="00592906"/>
    <w:rsid w:val="005A2239"/>
    <w:rsid w:val="005C1794"/>
    <w:rsid w:val="005D201E"/>
    <w:rsid w:val="005D7C5E"/>
    <w:rsid w:val="005E23D5"/>
    <w:rsid w:val="005E3DCC"/>
    <w:rsid w:val="005F1E62"/>
    <w:rsid w:val="005F3265"/>
    <w:rsid w:val="00604F1E"/>
    <w:rsid w:val="006079C0"/>
    <w:rsid w:val="0062215B"/>
    <w:rsid w:val="00622E1B"/>
    <w:rsid w:val="006271CB"/>
    <w:rsid w:val="006432A9"/>
    <w:rsid w:val="00645F63"/>
    <w:rsid w:val="00654E4C"/>
    <w:rsid w:val="006C3606"/>
    <w:rsid w:val="006D0437"/>
    <w:rsid w:val="006D262F"/>
    <w:rsid w:val="006F732E"/>
    <w:rsid w:val="007151B2"/>
    <w:rsid w:val="007629D3"/>
    <w:rsid w:val="007B2593"/>
    <w:rsid w:val="007E74FC"/>
    <w:rsid w:val="007F0770"/>
    <w:rsid w:val="00822300"/>
    <w:rsid w:val="00822677"/>
    <w:rsid w:val="00831F6F"/>
    <w:rsid w:val="008656C9"/>
    <w:rsid w:val="008B277E"/>
    <w:rsid w:val="008B6E4F"/>
    <w:rsid w:val="008C08F9"/>
    <w:rsid w:val="008C2BED"/>
    <w:rsid w:val="008C4A98"/>
    <w:rsid w:val="008D1400"/>
    <w:rsid w:val="008D146A"/>
    <w:rsid w:val="008D16F1"/>
    <w:rsid w:val="008D6CB7"/>
    <w:rsid w:val="008E1B50"/>
    <w:rsid w:val="008E631A"/>
    <w:rsid w:val="008F70BC"/>
    <w:rsid w:val="009063A0"/>
    <w:rsid w:val="00906B2F"/>
    <w:rsid w:val="00947362"/>
    <w:rsid w:val="0098692E"/>
    <w:rsid w:val="009929F8"/>
    <w:rsid w:val="009C448F"/>
    <w:rsid w:val="00A35E45"/>
    <w:rsid w:val="00A37A39"/>
    <w:rsid w:val="00A4636C"/>
    <w:rsid w:val="00A47B8B"/>
    <w:rsid w:val="00A517CF"/>
    <w:rsid w:val="00A51F84"/>
    <w:rsid w:val="00A63401"/>
    <w:rsid w:val="00A65190"/>
    <w:rsid w:val="00A65FA6"/>
    <w:rsid w:val="00A7214B"/>
    <w:rsid w:val="00A8054E"/>
    <w:rsid w:val="00AA083C"/>
    <w:rsid w:val="00AA0FA3"/>
    <w:rsid w:val="00AA2198"/>
    <w:rsid w:val="00AB1003"/>
    <w:rsid w:val="00AB104F"/>
    <w:rsid w:val="00AD7990"/>
    <w:rsid w:val="00AE0518"/>
    <w:rsid w:val="00AF7C01"/>
    <w:rsid w:val="00AF7C30"/>
    <w:rsid w:val="00AF7CD0"/>
    <w:rsid w:val="00B06982"/>
    <w:rsid w:val="00B14AD9"/>
    <w:rsid w:val="00B242EB"/>
    <w:rsid w:val="00B2762C"/>
    <w:rsid w:val="00B34837"/>
    <w:rsid w:val="00B42120"/>
    <w:rsid w:val="00B73B59"/>
    <w:rsid w:val="00BB25EB"/>
    <w:rsid w:val="00BF1DD8"/>
    <w:rsid w:val="00BF4497"/>
    <w:rsid w:val="00C53AEE"/>
    <w:rsid w:val="00C74D20"/>
    <w:rsid w:val="00C871E8"/>
    <w:rsid w:val="00CA4CB3"/>
    <w:rsid w:val="00CB16CD"/>
    <w:rsid w:val="00CB3381"/>
    <w:rsid w:val="00CD2C78"/>
    <w:rsid w:val="00CD69B9"/>
    <w:rsid w:val="00CF165C"/>
    <w:rsid w:val="00D3264C"/>
    <w:rsid w:val="00D376C3"/>
    <w:rsid w:val="00D563BE"/>
    <w:rsid w:val="00D60670"/>
    <w:rsid w:val="00D62BDD"/>
    <w:rsid w:val="00D701CA"/>
    <w:rsid w:val="00D717E4"/>
    <w:rsid w:val="00DB7C1F"/>
    <w:rsid w:val="00DC3162"/>
    <w:rsid w:val="00DD0098"/>
    <w:rsid w:val="00E30AE6"/>
    <w:rsid w:val="00E31A99"/>
    <w:rsid w:val="00E556F4"/>
    <w:rsid w:val="00E61CEE"/>
    <w:rsid w:val="00E71FAA"/>
    <w:rsid w:val="00E73CC8"/>
    <w:rsid w:val="00E75E02"/>
    <w:rsid w:val="00E77EA2"/>
    <w:rsid w:val="00E8213F"/>
    <w:rsid w:val="00EC1CF5"/>
    <w:rsid w:val="00EC275D"/>
    <w:rsid w:val="00EC4463"/>
    <w:rsid w:val="00ED26A4"/>
    <w:rsid w:val="00EE7728"/>
    <w:rsid w:val="00EF313E"/>
    <w:rsid w:val="00F007CF"/>
    <w:rsid w:val="00F347D0"/>
    <w:rsid w:val="00F73035"/>
    <w:rsid w:val="00F7362F"/>
    <w:rsid w:val="00F77F31"/>
    <w:rsid w:val="00F93FDA"/>
    <w:rsid w:val="00F94D56"/>
    <w:rsid w:val="00FA68F7"/>
    <w:rsid w:val="00FB1994"/>
    <w:rsid w:val="00FB2089"/>
    <w:rsid w:val="00FE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ECA070"/>
  <w15:chartTrackingRefBased/>
  <w15:docId w15:val="{5803DD52-56E3-4E72-81FC-AE5715068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line="360" w:lineRule="auto"/>
      <w:jc w:val="both"/>
    </w:pPr>
    <w:rPr>
      <w:rFonts w:ascii="Arial" w:hAnsi="Arial"/>
      <w:bCs/>
    </w:rPr>
  </w:style>
  <w:style w:type="paragraph" w:styleId="Ttulo1">
    <w:name w:val="heading 1"/>
    <w:basedOn w:val="Normal"/>
    <w:next w:val="Normal"/>
    <w:qFormat/>
    <w:pPr>
      <w:keepNext/>
      <w:spacing w:after="240" w:line="240" w:lineRule="auto"/>
      <w:jc w:val="left"/>
      <w:outlineLvl w:val="0"/>
    </w:pPr>
    <w:rPr>
      <w:rFonts w:cs="Arial"/>
      <w:b/>
      <w:color w:val="800000"/>
      <w:sz w:val="34"/>
      <w:lang w:val="es-ES_tradnl" w:eastAsia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Ttulo8">
    <w:name w:val="heading 8"/>
    <w:basedOn w:val="Normal"/>
    <w:next w:val="Normal"/>
    <w:qFormat/>
    <w:pPr>
      <w:spacing w:before="240" w:after="60" w:line="240" w:lineRule="auto"/>
      <w:jc w:val="left"/>
      <w:outlineLvl w:val="7"/>
    </w:pPr>
    <w:rPr>
      <w:rFonts w:ascii="Times New Roman" w:hAnsi="Times New Roman"/>
      <w:bCs w:val="0"/>
      <w:i/>
      <w:iCs/>
      <w:lang w:eastAsia="es-ES_tradnl"/>
    </w:rPr>
  </w:style>
  <w:style w:type="paragraph" w:styleId="Ttulo9">
    <w:name w:val="heading 9"/>
    <w:basedOn w:val="Normal"/>
    <w:next w:val="Normal"/>
    <w:qFormat/>
    <w:pPr>
      <w:keepNext/>
      <w:widowControl w:val="0"/>
      <w:numPr>
        <w:numId w:val="1"/>
      </w:numPr>
      <w:adjustRightInd w:val="0"/>
      <w:textAlignment w:val="baseline"/>
      <w:outlineLvl w:val="8"/>
    </w:pPr>
    <w:rPr>
      <w:b/>
      <w:bCs w:val="0"/>
      <w:sz w:val="22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</w:style>
  <w:style w:type="paragraph" w:customStyle="1" w:styleId="Estilo1">
    <w:name w:val="Estilo1"/>
    <w:basedOn w:val="Normal"/>
    <w:pPr>
      <w:spacing w:before="120" w:after="120" w:line="240" w:lineRule="auto"/>
    </w:pPr>
    <w:rPr>
      <w:bCs w:val="0"/>
      <w:lang w:eastAsia="es-ES_tradnl"/>
    </w:rPr>
  </w:style>
  <w:style w:type="character" w:styleId="Refdenotaalpie">
    <w:name w:val="footnote reference"/>
    <w:semiHidden/>
    <w:rPr>
      <w:vertAlign w:val="superscript"/>
    </w:rPr>
  </w:style>
  <w:style w:type="character" w:styleId="Hipervnculo">
    <w:name w:val="Hyperlink"/>
    <w:rPr>
      <w:color w:val="0000FF"/>
      <w:u w:val="single"/>
    </w:rPr>
  </w:style>
  <w:style w:type="paragraph" w:styleId="Textoindependiente2">
    <w:name w:val="Body Text 2"/>
    <w:basedOn w:val="Normal"/>
    <w:pPr>
      <w:spacing w:line="240" w:lineRule="auto"/>
    </w:pPr>
    <w:rPr>
      <w:rFonts w:cs="Arial"/>
      <w:bCs w:val="0"/>
      <w:sz w:val="22"/>
      <w:lang w:val="es-ES_tradnl" w:eastAsia="es-ES_tradnl"/>
    </w:rPr>
  </w:style>
  <w:style w:type="character" w:styleId="Refdenotaalfinal">
    <w:name w:val="endnote reference"/>
    <w:semiHidden/>
    <w:rPr>
      <w:vertAlign w:val="superscript"/>
    </w:rPr>
  </w:style>
  <w:style w:type="paragraph" w:styleId="Textoindependiente3">
    <w:name w:val="Body Text 3"/>
    <w:basedOn w:val="Normal"/>
    <w:pPr>
      <w:spacing w:after="120" w:line="240" w:lineRule="auto"/>
      <w:jc w:val="left"/>
    </w:pPr>
    <w:rPr>
      <w:rFonts w:ascii="Times New Roman" w:hAnsi="Times New Roman"/>
      <w:bCs w:val="0"/>
      <w:sz w:val="16"/>
      <w:szCs w:val="16"/>
      <w:lang w:eastAsia="es-ES_tradnl"/>
    </w:rPr>
  </w:style>
  <w:style w:type="paragraph" w:styleId="NormalWeb">
    <w:name w:val="Normal (Web)"/>
    <w:basedOn w:val="Normal"/>
    <w:pPr>
      <w:spacing w:before="100" w:after="100" w:line="240" w:lineRule="auto"/>
      <w:jc w:val="left"/>
    </w:pPr>
    <w:rPr>
      <w:rFonts w:ascii="Arial Unicode MS" w:eastAsia="Arial Unicode MS" w:hAnsi="Arial Unicode MS"/>
      <w:bCs w:val="0"/>
      <w:sz w:val="24"/>
      <w:lang w:eastAsia="es-ES_tradnl"/>
    </w:rPr>
  </w:style>
  <w:style w:type="paragraph" w:customStyle="1" w:styleId="Aeeaoaeaa1">
    <w:name w:val="A?eeaoae?aa 1"/>
    <w:basedOn w:val="Aaoeeu"/>
    <w:next w:val="Aaoeeu"/>
    <w:pPr>
      <w:keepNext/>
      <w:jc w:val="right"/>
    </w:pPr>
    <w:rPr>
      <w:b/>
    </w:rPr>
  </w:style>
  <w:style w:type="paragraph" w:customStyle="1" w:styleId="Aaoeeu">
    <w:name w:val="Aaoeeu"/>
    <w:pPr>
      <w:widowControl w:val="0"/>
    </w:pPr>
    <w:rPr>
      <w:lang w:val="en-US" w:eastAsia="es-ES_tradnl"/>
    </w:rPr>
  </w:style>
  <w:style w:type="paragraph" w:customStyle="1" w:styleId="Eaoaeaa">
    <w:name w:val="Eaoae?aa"/>
    <w:basedOn w:val="Aaoeeu"/>
    <w:pPr>
      <w:tabs>
        <w:tab w:val="center" w:pos="4153"/>
        <w:tab w:val="right" w:pos="8306"/>
      </w:tabs>
    </w:pPr>
  </w:style>
  <w:style w:type="paragraph" w:customStyle="1" w:styleId="a">
    <w:name w:val="Âáóéêü"/>
    <w:pPr>
      <w:widowControl w:val="0"/>
    </w:pPr>
    <w:rPr>
      <w:lang w:val="el-GR" w:eastAsia="es-ES_tradnl"/>
    </w:rPr>
  </w:style>
  <w:style w:type="paragraph" w:customStyle="1" w:styleId="OiaeaeiYiio2">
    <w:name w:val="O?ia eaeiYiio 2"/>
    <w:basedOn w:val="Aaoeeu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pPr>
      <w:keepNext/>
      <w:jc w:val="right"/>
    </w:pPr>
    <w:rPr>
      <w:i/>
    </w:rPr>
  </w:style>
  <w:style w:type="paragraph" w:customStyle="1" w:styleId="5Normal">
    <w:name w:val="5 Normal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/>
      <w:spacing w:val="-2"/>
      <w:sz w:val="22"/>
      <w:lang w:val="fr-FR" w:eastAsia="es-ES_tradnl"/>
    </w:rPr>
  </w:style>
  <w:style w:type="paragraph" w:styleId="Textonotapie">
    <w:name w:val="footnote text"/>
    <w:basedOn w:val="Normal"/>
    <w:semiHidden/>
    <w:pPr>
      <w:widowControl w:val="0"/>
      <w:adjustRightInd w:val="0"/>
      <w:textAlignment w:val="baseline"/>
    </w:pPr>
    <w:rPr>
      <w:bCs w:val="0"/>
      <w:lang w:eastAsia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paragraph" w:styleId="Piedepgina">
    <w:name w:val="footer"/>
    <w:basedOn w:val="Normal"/>
    <w:link w:val="PiedepginaCar"/>
    <w:pPr>
      <w:widowControl w:val="0"/>
      <w:tabs>
        <w:tab w:val="center" w:pos="4252"/>
        <w:tab w:val="right" w:pos="8504"/>
      </w:tabs>
      <w:adjustRightInd w:val="0"/>
      <w:textAlignment w:val="baseline"/>
    </w:pPr>
    <w:rPr>
      <w:bCs w:val="0"/>
      <w:sz w:val="22"/>
      <w:lang w:eastAsia="es-ES_tradnl"/>
    </w:rPr>
  </w:style>
  <w:style w:type="paragraph" w:styleId="Textonotaalfinal">
    <w:name w:val="endnote text"/>
    <w:basedOn w:val="Normal"/>
    <w:semiHidden/>
    <w:pPr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table" w:styleId="Tablaconcuadrcula">
    <w:name w:val="Table Grid"/>
    <w:aliases w:val="Tabla ÑL"/>
    <w:basedOn w:val="Tablanormal"/>
    <w:rsid w:val="004E71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basedOn w:val="Normal"/>
    <w:rsid w:val="00313CD6"/>
    <w:pPr>
      <w:spacing w:after="160" w:line="240" w:lineRule="exact"/>
      <w:jc w:val="left"/>
    </w:pPr>
    <w:rPr>
      <w:rFonts w:ascii="Tahoma" w:hAnsi="Tahoma" w:cs="Tahoma"/>
      <w:bCs w:val="0"/>
      <w:lang w:val="en-US" w:eastAsia="en-US"/>
    </w:rPr>
  </w:style>
  <w:style w:type="paragraph" w:customStyle="1" w:styleId="CarCar">
    <w:name w:val="Car Car"/>
    <w:basedOn w:val="Normal"/>
    <w:rsid w:val="005F3265"/>
    <w:pPr>
      <w:spacing w:after="160" w:line="240" w:lineRule="exact"/>
      <w:jc w:val="left"/>
    </w:pPr>
    <w:rPr>
      <w:rFonts w:ascii="Tahoma" w:hAnsi="Tahoma" w:cs="Tahoma"/>
      <w:bCs w:val="0"/>
      <w:lang w:val="en-US" w:eastAsia="en-US"/>
    </w:rPr>
  </w:style>
  <w:style w:type="paragraph" w:customStyle="1" w:styleId="CarCarCarCarCar">
    <w:name w:val="Car Car Car Car Car"/>
    <w:basedOn w:val="Normal"/>
    <w:rsid w:val="00E61CEE"/>
    <w:pPr>
      <w:spacing w:after="160" w:line="240" w:lineRule="exact"/>
      <w:jc w:val="left"/>
    </w:pPr>
    <w:rPr>
      <w:rFonts w:ascii="Tahoma" w:hAnsi="Tahoma" w:cs="Tahoma"/>
      <w:bCs w:val="0"/>
      <w:lang w:val="en-US" w:eastAsia="en-US"/>
    </w:rPr>
  </w:style>
  <w:style w:type="character" w:customStyle="1" w:styleId="PiedepginaCar">
    <w:name w:val="Pie de página Car"/>
    <w:link w:val="Piedepgina"/>
    <w:rsid w:val="003F010B"/>
    <w:rPr>
      <w:rFonts w:ascii="Arial" w:hAnsi="Arial"/>
      <w:sz w:val="22"/>
      <w:lang w:eastAsia="es-ES_tradnl"/>
    </w:rPr>
  </w:style>
  <w:style w:type="character" w:styleId="Refdecomentario">
    <w:name w:val="annotation reference"/>
    <w:rsid w:val="00393DDC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93DDC"/>
  </w:style>
  <w:style w:type="character" w:customStyle="1" w:styleId="TextocomentarioCar">
    <w:name w:val="Texto comentario Car"/>
    <w:link w:val="Textocomentario"/>
    <w:rsid w:val="00393DDC"/>
    <w:rPr>
      <w:rFonts w:ascii="Arial" w:hAnsi="Arial"/>
      <w:bCs/>
    </w:rPr>
  </w:style>
  <w:style w:type="paragraph" w:styleId="Asuntodelcomentario">
    <w:name w:val="annotation subject"/>
    <w:basedOn w:val="Textocomentario"/>
    <w:next w:val="Textocomentario"/>
    <w:link w:val="AsuntodelcomentarioCar"/>
    <w:rsid w:val="00393DDC"/>
    <w:rPr>
      <w:b/>
    </w:rPr>
  </w:style>
  <w:style w:type="character" w:customStyle="1" w:styleId="AsuntodelcomentarioCar">
    <w:name w:val="Asunto del comentario Car"/>
    <w:link w:val="Asuntodelcomentario"/>
    <w:rsid w:val="00393DDC"/>
    <w:rPr>
      <w:rFonts w:ascii="Arial" w:hAnsi="Arial"/>
      <w:b/>
      <w:bCs/>
    </w:rPr>
  </w:style>
  <w:style w:type="paragraph" w:styleId="Textodeglobo">
    <w:name w:val="Balloon Text"/>
    <w:basedOn w:val="Normal"/>
    <w:link w:val="TextodegloboCar"/>
    <w:rsid w:val="00393DD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393DDC"/>
    <w:rPr>
      <w:rFonts w:ascii="Segoe UI" w:hAnsi="Segoe UI" w:cs="Segoe UI"/>
      <w:bCs/>
      <w:sz w:val="18"/>
      <w:szCs w:val="18"/>
    </w:rPr>
  </w:style>
  <w:style w:type="paragraph" w:customStyle="1" w:styleId="Estndar">
    <w:name w:val="Estándar"/>
    <w:rsid w:val="00947362"/>
    <w:pPr>
      <w:widowControl w:val="0"/>
      <w:jc w:val="both"/>
    </w:pPr>
    <w:rPr>
      <w:snapToGrid w:val="0"/>
      <w:color w:val="000000"/>
      <w:sz w:val="24"/>
    </w:rPr>
  </w:style>
  <w:style w:type="paragraph" w:styleId="Sinespaciado">
    <w:name w:val="No Spacing"/>
    <w:link w:val="SinespaciadoCar"/>
    <w:uiPriority w:val="1"/>
    <w:qFormat/>
    <w:rsid w:val="00947362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947362"/>
    <w:rPr>
      <w:rFonts w:ascii="Calibri" w:hAnsi="Calibri"/>
      <w:sz w:val="22"/>
      <w:szCs w:val="22"/>
      <w:lang w:eastAsia="en-US"/>
    </w:rPr>
  </w:style>
  <w:style w:type="character" w:customStyle="1" w:styleId="EncabezadoCar">
    <w:name w:val="Encabezado Car"/>
    <w:link w:val="Encabezado"/>
    <w:rsid w:val="00906B2F"/>
    <w:rPr>
      <w:lang w:eastAsia="es-ES_tradnl"/>
    </w:rPr>
  </w:style>
  <w:style w:type="character" w:styleId="Nmerodepgina">
    <w:name w:val="page number"/>
    <w:rsid w:val="00040464"/>
  </w:style>
  <w:style w:type="paragraph" w:styleId="Revisin">
    <w:name w:val="Revision"/>
    <w:hidden/>
    <w:uiPriority w:val="99"/>
    <w:semiHidden/>
    <w:rsid w:val="003B172B"/>
    <w:rPr>
      <w:rFonts w:ascii="Arial" w:hAnsi="Arial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3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91341-33E1-4E9A-AD3B-BCF45F75E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402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1: Convenio de Participación Empresa Beneficiaria-Cámara</vt:lpstr>
    </vt:vector>
  </TitlesOfParts>
  <Company>ENRED Consultores S.L.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1: Convenio de Participación Empresa Beneficiaria-Cámara</dc:title>
  <dc:subject/>
  <dc:creator>CCE</dc:creator>
  <cp:keywords/>
  <dc:description/>
  <cp:lastModifiedBy>Mar Díaz</cp:lastModifiedBy>
  <cp:revision>37</cp:revision>
  <dcterms:created xsi:type="dcterms:W3CDTF">2020-04-27T13:19:00Z</dcterms:created>
  <dcterms:modified xsi:type="dcterms:W3CDTF">2024-09-19T10:56:00Z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966131600</vt:i4>
  </property>
  <property fmtid="{D5CDD505-2E9C-101B-9397-08002B2CF9AE}" pid="3" name="_EmailSubject">
    <vt:lpwstr>MANUAL DE ORIENTACIONES BÁSICAS INNOCÁMARAS</vt:lpwstr>
  </property>
  <property fmtid="{D5CDD505-2E9C-101B-9397-08002B2CF9AE}" pid="4" name="_AuthorEmail">
    <vt:lpwstr>emilia.moreno@cscamaras.es</vt:lpwstr>
  </property>
  <property fmtid="{D5CDD505-2E9C-101B-9397-08002B2CF9AE}" pid="5" name="_AuthorEmailDisplayName">
    <vt:lpwstr>Emilia Moreno</vt:lpwstr>
  </property>
  <property fmtid="{D5CDD505-2E9C-101B-9397-08002B2CF9AE}" pid="6" name="_ReviewingToolsShownOnce">
    <vt:lpwstr/>
  </property>
</Properties>
</file>